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351B9D9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0" w:author="Miruška Hrabčáková" w:date="2019-05-14T10:44:00Z">
        <w:r w:rsidR="00C72FCB" w:rsidDel="00012B32">
          <w:rPr>
            <w:rFonts w:ascii="Verdana" w:hAnsi="Verdana"/>
            <w:sz w:val="16"/>
            <w:szCs w:val="16"/>
            <w:lang w:val="sk-SK" w:eastAsia="cs-CZ"/>
          </w:rPr>
          <w:delText>0</w:delText>
        </w:r>
        <w:r w:rsidR="00B0247B" w:rsidDel="00012B32">
          <w:rPr>
            <w:rFonts w:ascii="Verdana" w:hAnsi="Verdana"/>
            <w:sz w:val="16"/>
            <w:szCs w:val="16"/>
            <w:lang w:val="sk-SK" w:eastAsia="cs-CZ"/>
          </w:rPr>
          <w:delText>2</w:delText>
        </w:r>
      </w:del>
      <w:ins w:id="1"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w:t>
      </w:r>
      <w:r w:rsidR="000B5862">
        <w:rPr>
          <w:rFonts w:ascii="Verdana" w:hAnsi="Verdana"/>
          <w:sz w:val="16"/>
          <w:szCs w:val="16"/>
          <w:lang w:val="sk-SK" w:eastAsia="cs-CZ"/>
        </w:rPr>
        <w:t>0</w:t>
      </w:r>
      <w:del w:id="2" w:author="Miruška Hrabčáková" w:date="2019-05-14T10:44:00Z">
        <w:r w:rsidR="00C72FCB" w:rsidDel="00012B32">
          <w:rPr>
            <w:rFonts w:ascii="Verdana" w:hAnsi="Verdana"/>
            <w:sz w:val="16"/>
            <w:szCs w:val="16"/>
            <w:lang w:val="sk-SK" w:eastAsia="cs-CZ"/>
          </w:rPr>
          <w:delText>4</w:delText>
        </w:r>
      </w:del>
      <w:ins w:id="3" w:author="Miruška Hrabčáková" w:date="2019-05-14T10:44:00Z">
        <w:r w:rsidR="00012B32">
          <w:rPr>
            <w:rFonts w:ascii="Verdana" w:hAnsi="Verdana"/>
            <w:sz w:val="16"/>
            <w:szCs w:val="16"/>
            <w:lang w:val="sk-SK" w:eastAsia="cs-CZ"/>
          </w:rPr>
          <w:t>5</w:t>
        </w:r>
      </w:ins>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3C430DA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4" w:author="Miruška Hrabčáková" w:date="2019-05-14T10:44:00Z">
        <w:r w:rsidR="00C72FCB" w:rsidDel="00012B32">
          <w:rPr>
            <w:rFonts w:ascii="Verdana" w:hAnsi="Verdana"/>
            <w:sz w:val="16"/>
            <w:szCs w:val="16"/>
            <w:lang w:val="sk-SK" w:eastAsia="cs-CZ"/>
          </w:rPr>
          <w:delText>0</w:delText>
        </w:r>
        <w:r w:rsidR="00B0247B" w:rsidDel="00012B32">
          <w:rPr>
            <w:rFonts w:ascii="Verdana" w:hAnsi="Verdana"/>
            <w:sz w:val="16"/>
            <w:szCs w:val="16"/>
            <w:lang w:val="sk-SK" w:eastAsia="cs-CZ"/>
          </w:rPr>
          <w:delText>2</w:delText>
        </w:r>
      </w:del>
      <w:ins w:id="5"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6" w:author="Miruška Hrabčáková" w:date="2019-05-14T10:44:00Z">
        <w:r w:rsidR="00C72FCB" w:rsidDel="00012B32">
          <w:rPr>
            <w:rFonts w:ascii="Verdana" w:hAnsi="Verdana"/>
            <w:sz w:val="16"/>
            <w:szCs w:val="16"/>
            <w:lang w:val="sk-SK" w:eastAsia="cs-CZ"/>
          </w:rPr>
          <w:delText>4</w:delText>
        </w:r>
      </w:del>
      <w:ins w:id="7"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06D144F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8"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ins w:id="9"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10" w:author="Miruška Hrabčáková" w:date="2019-05-14T10:44:00Z">
        <w:r w:rsidR="00C72FCB" w:rsidDel="00012B32">
          <w:rPr>
            <w:rFonts w:ascii="Verdana" w:hAnsi="Verdana"/>
            <w:sz w:val="16"/>
            <w:szCs w:val="16"/>
            <w:lang w:val="sk-SK" w:eastAsia="cs-CZ"/>
          </w:rPr>
          <w:delText>4</w:delText>
        </w:r>
      </w:del>
      <w:ins w:id="11"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125C9626"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del w:id="12" w:author="Miruška Hrabčáková" w:date="2019-05-14T10:44:00Z">
        <w:r w:rsidR="00ED3DEC" w:rsidDel="00012B32">
          <w:rPr>
            <w:rFonts w:ascii="Verdana" w:hAnsi="Verdana"/>
            <w:sz w:val="16"/>
            <w:szCs w:val="16"/>
            <w:lang w:val="sk-SK" w:eastAsia="cs-CZ"/>
          </w:rPr>
          <w:delText>1</w:delText>
        </w:r>
      </w:del>
      <w:ins w:id="13" w:author="Miruška Hrabčáková" w:date="2019-05-14T10:44:00Z">
        <w:r w:rsidR="00012B32">
          <w:rPr>
            <w:rFonts w:ascii="Verdana" w:hAnsi="Verdana"/>
            <w:sz w:val="16"/>
            <w:szCs w:val="16"/>
            <w:lang w:val="sk-SK" w:eastAsia="cs-CZ"/>
          </w:rPr>
          <w:t>2</w:t>
        </w:r>
      </w:ins>
      <w:r w:rsidRPr="0014645C">
        <w:rPr>
          <w:rFonts w:ascii="Verdana" w:hAnsi="Verdana"/>
          <w:sz w:val="16"/>
          <w:szCs w:val="16"/>
          <w:lang w:val="sk-SK" w:eastAsia="cs-CZ"/>
        </w:rPr>
        <w:t>; platnosť od:</w:t>
      </w:r>
      <w:del w:id="14"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ins w:id="15" w:author="Miruška Hrabčáková" w:date="2019-05-14T10:44:00Z">
        <w:r w:rsidR="00012B32">
          <w:rPr>
            <w:rFonts w:ascii="Verdana" w:hAnsi="Verdana"/>
            <w:sz w:val="16"/>
            <w:szCs w:val="16"/>
            <w:lang w:val="sk-SK" w:eastAsia="cs-CZ"/>
          </w:rPr>
          <w:t>14</w:t>
        </w:r>
      </w:ins>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del w:id="16" w:author="Miruška Hrabčáková" w:date="2019-05-14T10:44:00Z">
        <w:r w:rsidR="00C72FCB" w:rsidDel="00012B32">
          <w:rPr>
            <w:rFonts w:ascii="Verdana" w:hAnsi="Verdana"/>
            <w:sz w:val="16"/>
            <w:szCs w:val="16"/>
            <w:lang w:val="sk-SK" w:eastAsia="cs-CZ"/>
          </w:rPr>
          <w:delText>4</w:delText>
        </w:r>
      </w:del>
      <w:ins w:id="17" w:author="Miruška Hrabčáková" w:date="2019-05-14T10:44:00Z">
        <w:r w:rsidR="00012B32">
          <w:rPr>
            <w:rFonts w:ascii="Verdana" w:hAnsi="Verdana"/>
            <w:sz w:val="16"/>
            <w:szCs w:val="16"/>
            <w:lang w:val="sk-SK" w:eastAsia="cs-CZ"/>
          </w:rPr>
          <w:t>5</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ins w:id="18" w:author="Miruška Hrabčáková" w:date="2019-05-14T10:45:00Z">
        <w:r w:rsidR="00012B32">
          <w:rPr>
            <w:rFonts w:ascii="Verdana" w:hAnsi="Verdana"/>
            <w:sz w:val="16"/>
            <w:szCs w:val="16"/>
            <w:lang w:val="sk-SK" w:eastAsia="cs-CZ"/>
          </w:rPr>
          <w:t>14</w:t>
        </w:r>
      </w:ins>
      <w:del w:id="19" w:author="Miruška Hrabčáková" w:date="2019-05-14T10:44:00Z">
        <w:r w:rsidR="00C72FCB" w:rsidDel="00012B32">
          <w:rPr>
            <w:rFonts w:ascii="Verdana" w:hAnsi="Verdana"/>
            <w:sz w:val="16"/>
            <w:szCs w:val="16"/>
            <w:lang w:val="sk-SK" w:eastAsia="cs-CZ"/>
          </w:rPr>
          <w:delText>0</w:delText>
        </w:r>
        <w:r w:rsidR="008A422C" w:rsidDel="00012B32">
          <w:rPr>
            <w:rFonts w:ascii="Verdana" w:hAnsi="Verdana"/>
            <w:sz w:val="16"/>
            <w:szCs w:val="16"/>
            <w:lang w:val="sk-SK" w:eastAsia="cs-CZ"/>
          </w:rPr>
          <w:delText>2</w:delText>
        </w:r>
      </w:del>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del w:id="20" w:author="Miruška Hrabčáková" w:date="2019-05-14T10:45:00Z">
        <w:r w:rsidR="00C72FCB" w:rsidDel="00012B32">
          <w:rPr>
            <w:rFonts w:ascii="Verdana" w:hAnsi="Verdana"/>
            <w:sz w:val="16"/>
            <w:szCs w:val="16"/>
            <w:lang w:val="sk-SK" w:eastAsia="cs-CZ"/>
          </w:rPr>
          <w:delText>4</w:delText>
        </w:r>
      </w:del>
      <w:ins w:id="21" w:author="Miruška Hrabčáková" w:date="2019-05-14T10:45:00Z">
        <w:r w:rsidR="00012B32">
          <w:rPr>
            <w:rFonts w:ascii="Verdana" w:hAnsi="Verdana"/>
            <w:sz w:val="16"/>
            <w:szCs w:val="16"/>
            <w:lang w:val="sk-SK" w:eastAsia="cs-CZ"/>
          </w:rPr>
          <w:t>5</w:t>
        </w:r>
      </w:ins>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E20407">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E20407">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E20407">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E20407">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E20407">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E20407">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E20407">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E20407">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E20407">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E20407">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E20407">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E20407">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E20407">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E20407">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E20407">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E20407">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E20407">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E20407">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E20407">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E20407">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E20407">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E20407">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E20407">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E20407">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E20407">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E20407">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E20407">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E20407">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E20407">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E20407">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E20407">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E20407">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E20407">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E20407">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E20407">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E20407">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E20407">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E20407">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E20407">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69</w:t>
            </w:r>
            <w:r w:rsidR="00102828" w:rsidRPr="00102828">
              <w:rPr>
                <w:rFonts w:ascii="Arial" w:hAnsi="Arial"/>
                <w:noProof/>
                <w:webHidden/>
                <w:sz w:val="17"/>
              </w:rPr>
              <w:fldChar w:fldCharType="end"/>
            </w:r>
          </w:hyperlink>
        </w:p>
        <w:p w14:paraId="25365370" w14:textId="77777777" w:rsidR="00102828" w:rsidRPr="00102828" w:rsidRDefault="00E20407">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E20407">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E20407">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E20407">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E20407">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E20407">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E20407">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E20407">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E20407">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E20407">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E20407">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E20407">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E20407">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E20407">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E20407">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E20407">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E20407">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2" w:name="_Toc334068"/>
      <w:bookmarkStart w:id="23" w:name="_Toc417648874"/>
      <w:bookmarkStart w:id="24" w:name="_Toc440354963"/>
      <w:bookmarkStart w:id="25" w:name="_Toc440375294"/>
      <w:r w:rsidRPr="0014645C">
        <w:rPr>
          <w:lang w:val="sk-SK"/>
        </w:rPr>
        <w:lastRenderedPageBreak/>
        <w:t>1.</w:t>
      </w:r>
      <w:r w:rsidRPr="0014645C">
        <w:rPr>
          <w:lang w:val="sk-SK"/>
        </w:rPr>
        <w:tab/>
        <w:t>Všeobecné informácie</w:t>
      </w:r>
      <w:bookmarkEnd w:id="22"/>
    </w:p>
    <w:p w14:paraId="58484455" w14:textId="2680354A" w:rsidR="00551D65" w:rsidRPr="0014645C" w:rsidRDefault="00551D65" w:rsidP="00551D65">
      <w:pPr>
        <w:pStyle w:val="Nadpis2"/>
        <w:spacing w:line="480" w:lineRule="auto"/>
        <w:rPr>
          <w:b/>
          <w:lang w:val="sk-SK"/>
        </w:rPr>
      </w:pPr>
      <w:bookmarkStart w:id="26" w:name="_Toc334069"/>
      <w:r w:rsidRPr="0014645C">
        <w:rPr>
          <w:b/>
          <w:lang w:val="sk-SK"/>
        </w:rPr>
        <w:t>1.1</w:t>
      </w:r>
      <w:r w:rsidRPr="0014645C">
        <w:rPr>
          <w:b/>
          <w:lang w:val="sk-SK"/>
        </w:rPr>
        <w:tab/>
        <w:t>Cieľ príručky</w:t>
      </w:r>
      <w:bookmarkEnd w:id="26"/>
    </w:p>
    <w:p w14:paraId="2A81CD13" w14:textId="60406A13" w:rsidR="000867AE" w:rsidRPr="0014645C" w:rsidRDefault="000867AE" w:rsidP="008C2173">
      <w:pPr>
        <w:pStyle w:val="BodyText1"/>
        <w:jc w:val="both"/>
        <w:rPr>
          <w:lang w:val="sk-SK"/>
        </w:rPr>
      </w:pPr>
      <w:bookmarkStart w:id="27" w:name="_Toc417132717"/>
      <w:bookmarkEnd w:id="23"/>
      <w:bookmarkEnd w:id="24"/>
      <w:bookmarkEnd w:id="25"/>
      <w:bookmarkEnd w:id="2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334070"/>
      <w:r w:rsidRPr="0014645C">
        <w:rPr>
          <w:b/>
          <w:lang w:val="sk-SK"/>
        </w:rPr>
        <w:t>1.2</w:t>
      </w:r>
      <w:r w:rsidRPr="0014645C">
        <w:rPr>
          <w:b/>
          <w:lang w:val="sk-SK"/>
        </w:rPr>
        <w:tab/>
      </w:r>
      <w:r w:rsidR="001918B9" w:rsidRPr="0014645C">
        <w:rPr>
          <w:b/>
          <w:lang w:val="sk-SK"/>
        </w:rPr>
        <w:t>Platnosť príručky</w:t>
      </w:r>
      <w:bookmarkEnd w:id="28"/>
      <w:bookmarkEnd w:id="29"/>
      <w:bookmarkEnd w:id="30"/>
      <w:bookmarkEnd w:id="31"/>
      <w:bookmarkEnd w:id="32"/>
      <w:bookmarkEnd w:id="3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334071"/>
      <w:r w:rsidRPr="0014645C">
        <w:rPr>
          <w:b/>
          <w:lang w:val="sk-SK"/>
        </w:rPr>
        <w:t>1.3</w:t>
      </w:r>
      <w:r w:rsidRPr="0014645C">
        <w:rPr>
          <w:b/>
          <w:lang w:val="sk-SK"/>
        </w:rPr>
        <w:tab/>
      </w:r>
      <w:r w:rsidR="00496FE2" w:rsidRPr="0014645C">
        <w:rPr>
          <w:b/>
          <w:lang w:val="sk-SK"/>
        </w:rPr>
        <w:t>Definícia pojmov</w:t>
      </w:r>
      <w:bookmarkEnd w:id="34"/>
      <w:bookmarkEnd w:id="35"/>
      <w:bookmarkEnd w:id="36"/>
      <w:bookmarkEnd w:id="37"/>
      <w:bookmarkEnd w:id="38"/>
      <w:bookmarkEnd w:id="3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40" w:name="_Toc415238392"/>
      <w:bookmarkStart w:id="41" w:name="_Toc415238442"/>
      <w:bookmarkStart w:id="42" w:name="_Toc415238393"/>
      <w:bookmarkStart w:id="43" w:name="_Toc415238443"/>
      <w:bookmarkStart w:id="44" w:name="_Toc415238394"/>
      <w:bookmarkStart w:id="45" w:name="_Toc415238444"/>
      <w:bookmarkStart w:id="46" w:name="_Toc415238395"/>
      <w:bookmarkStart w:id="47" w:name="_Toc415238445"/>
      <w:bookmarkStart w:id="48" w:name="_Toc415238396"/>
      <w:bookmarkStart w:id="49" w:name="_Toc415238446"/>
      <w:bookmarkStart w:id="50" w:name="_Toc415238397"/>
      <w:bookmarkStart w:id="51" w:name="_Toc415238447"/>
      <w:bookmarkStart w:id="52" w:name="_Toc410400239"/>
      <w:bookmarkStart w:id="53" w:name="_Toc417132482"/>
      <w:bookmarkStart w:id="54" w:name="_Toc417648879"/>
      <w:bookmarkStart w:id="55" w:name="_Toc440354968"/>
      <w:bookmarkStart w:id="56" w:name="_Toc440375299"/>
      <w:bookmarkStart w:id="57" w:name="_Toc458432887"/>
      <w:bookmarkStart w:id="58" w:name="_Toc334072"/>
      <w:bookmarkEnd w:id="40"/>
      <w:bookmarkEnd w:id="41"/>
      <w:bookmarkEnd w:id="42"/>
      <w:bookmarkEnd w:id="43"/>
      <w:bookmarkEnd w:id="44"/>
      <w:bookmarkEnd w:id="45"/>
      <w:bookmarkEnd w:id="46"/>
      <w:bookmarkEnd w:id="47"/>
      <w:bookmarkEnd w:id="48"/>
      <w:bookmarkEnd w:id="49"/>
      <w:bookmarkEnd w:id="50"/>
      <w:bookmarkEnd w:id="51"/>
      <w:r w:rsidRPr="0014645C">
        <w:rPr>
          <w:b/>
          <w:lang w:val="sk-SK"/>
        </w:rPr>
        <w:t>1.4</w:t>
      </w:r>
      <w:r w:rsidRPr="0014645C">
        <w:rPr>
          <w:b/>
          <w:lang w:val="sk-SK"/>
        </w:rPr>
        <w:tab/>
      </w:r>
      <w:r w:rsidR="001E7A3C" w:rsidRPr="0014645C">
        <w:rPr>
          <w:b/>
          <w:lang w:val="sk-SK"/>
        </w:rPr>
        <w:t>Použité skratky</w:t>
      </w:r>
      <w:bookmarkEnd w:id="52"/>
      <w:bookmarkEnd w:id="53"/>
      <w:bookmarkEnd w:id="54"/>
      <w:bookmarkEnd w:id="55"/>
      <w:bookmarkEnd w:id="56"/>
      <w:bookmarkEnd w:id="57"/>
      <w:bookmarkEnd w:id="58"/>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59" w:name="_Toc440354969"/>
      <w:bookmarkStart w:id="60" w:name="_Toc440375300"/>
      <w:bookmarkStart w:id="61" w:name="_Toc458432888"/>
      <w:bookmarkStart w:id="62"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59"/>
      <w:bookmarkEnd w:id="60"/>
      <w:bookmarkEnd w:id="61"/>
      <w:bookmarkEnd w:id="62"/>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63" w:name="_Toc418001210"/>
      <w:bookmarkStart w:id="64" w:name="_Toc418003035"/>
      <w:bookmarkStart w:id="65" w:name="_Toc418001211"/>
      <w:bookmarkStart w:id="66" w:name="_Toc418003036"/>
      <w:bookmarkStart w:id="67" w:name="_Toc440354970"/>
      <w:bookmarkStart w:id="68" w:name="_Toc440375301"/>
      <w:bookmarkStart w:id="69" w:name="_Toc458432889"/>
      <w:bookmarkStart w:id="70" w:name="_Toc334074"/>
      <w:bookmarkEnd w:id="63"/>
      <w:bookmarkEnd w:id="64"/>
      <w:bookmarkEnd w:id="65"/>
      <w:bookmarkEnd w:id="66"/>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67"/>
      <w:bookmarkEnd w:id="68"/>
      <w:bookmarkEnd w:id="69"/>
      <w:bookmarkEnd w:id="70"/>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71" w:name="_Toc418001213"/>
      <w:bookmarkStart w:id="72" w:name="_Toc418003038"/>
      <w:bookmarkStart w:id="73" w:name="_Toc440354971"/>
      <w:bookmarkStart w:id="74" w:name="_Toc440375302"/>
      <w:bookmarkStart w:id="75" w:name="_Toc458432890"/>
      <w:bookmarkStart w:id="76" w:name="_Toc334075"/>
      <w:bookmarkEnd w:id="71"/>
      <w:bookmarkEnd w:id="72"/>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73"/>
      <w:bookmarkEnd w:id="74"/>
      <w:bookmarkEnd w:id="75"/>
      <w:bookmarkEnd w:id="76"/>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77" w:name="_Toc418001215"/>
      <w:bookmarkStart w:id="78" w:name="_Toc418003040"/>
      <w:bookmarkStart w:id="79" w:name="_Toc410400240"/>
      <w:bookmarkStart w:id="80" w:name="_Toc417132483"/>
      <w:bookmarkStart w:id="81" w:name="_Toc417648880"/>
      <w:bookmarkStart w:id="82" w:name="_Toc440354972"/>
      <w:bookmarkStart w:id="83" w:name="_Toc440375303"/>
      <w:bookmarkStart w:id="84" w:name="_Toc458432891"/>
      <w:bookmarkStart w:id="85" w:name="_Toc334076"/>
      <w:bookmarkEnd w:id="77"/>
      <w:bookmarkEnd w:id="7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79"/>
      <w:r w:rsidR="002B3DE0" w:rsidRPr="0014645C">
        <w:rPr>
          <w:i w:val="0"/>
          <w:lang w:val="sk-SK"/>
        </w:rPr>
        <w:t>príspevku</w:t>
      </w:r>
      <w:bookmarkEnd w:id="80"/>
      <w:bookmarkEnd w:id="81"/>
      <w:bookmarkEnd w:id="82"/>
      <w:bookmarkEnd w:id="83"/>
      <w:bookmarkEnd w:id="84"/>
      <w:bookmarkEnd w:id="8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86" w:name="_Toc417132484"/>
      <w:bookmarkStart w:id="87" w:name="_Toc417648881"/>
      <w:bookmarkStart w:id="88" w:name="_Toc440354973"/>
      <w:bookmarkStart w:id="89" w:name="_Toc440375304"/>
      <w:bookmarkStart w:id="90" w:name="_Toc458432892"/>
      <w:bookmarkStart w:id="91" w:name="_Toc334077"/>
      <w:bookmarkStart w:id="92" w:name="_Toc413652662"/>
      <w:bookmarkStart w:id="93" w:name="_Toc413680802"/>
      <w:bookmarkStart w:id="94" w:name="_Toc413681974"/>
      <w:bookmarkStart w:id="95" w:name="_Toc413682307"/>
      <w:bookmarkStart w:id="96"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86"/>
      <w:bookmarkEnd w:id="87"/>
      <w:bookmarkEnd w:id="88"/>
      <w:bookmarkEnd w:id="89"/>
      <w:bookmarkEnd w:id="90"/>
      <w:bookmarkEnd w:id="91"/>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97" w:name="_Toc458432893"/>
      <w:bookmarkStart w:id="98" w:name="_Toc334078"/>
      <w:bookmarkEnd w:id="92"/>
      <w:bookmarkEnd w:id="93"/>
      <w:bookmarkEnd w:id="94"/>
      <w:bookmarkEnd w:id="95"/>
      <w:bookmarkEnd w:id="96"/>
      <w:r w:rsidRPr="0014645C">
        <w:rPr>
          <w:b/>
          <w:lang w:val="sk-SK"/>
        </w:rPr>
        <w:t>2.2</w:t>
      </w:r>
      <w:r w:rsidR="007708E2" w:rsidRPr="0014645C">
        <w:rPr>
          <w:b/>
          <w:lang w:val="sk-SK"/>
        </w:rPr>
        <w:tab/>
      </w:r>
      <w:bookmarkStart w:id="99" w:name="_Toc417132485"/>
      <w:bookmarkStart w:id="100" w:name="_Toc417648882"/>
      <w:bookmarkStart w:id="101" w:name="_Toc440354974"/>
      <w:bookmarkStart w:id="102" w:name="_Toc440375305"/>
      <w:r w:rsidR="002B3DE0" w:rsidRPr="0014645C">
        <w:rPr>
          <w:b/>
          <w:lang w:val="sk-SK"/>
        </w:rPr>
        <w:t>Oprávnenosť partnera</w:t>
      </w:r>
      <w:bookmarkEnd w:id="97"/>
      <w:bookmarkEnd w:id="98"/>
      <w:bookmarkEnd w:id="99"/>
      <w:bookmarkEnd w:id="100"/>
      <w:bookmarkEnd w:id="101"/>
      <w:bookmarkEnd w:id="102"/>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03" w:name="_Toc410400241"/>
      <w:bookmarkStart w:id="104" w:name="_Toc417132486"/>
      <w:bookmarkStart w:id="105" w:name="_Toc417648883"/>
      <w:bookmarkStart w:id="106" w:name="_Toc440354975"/>
      <w:bookmarkStart w:id="107" w:name="_Toc440375306"/>
      <w:bookmarkStart w:id="108" w:name="_Toc458432894"/>
    </w:p>
    <w:p w14:paraId="15B0CC12" w14:textId="55513C19" w:rsidR="007F474D" w:rsidRPr="0014645C" w:rsidRDefault="003E4A99" w:rsidP="000F423E">
      <w:pPr>
        <w:pStyle w:val="Nadpis2"/>
        <w:spacing w:line="480" w:lineRule="auto"/>
        <w:rPr>
          <w:b/>
          <w:lang w:val="sk-SK"/>
        </w:rPr>
      </w:pPr>
      <w:bookmarkStart w:id="109"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03"/>
      <w:bookmarkEnd w:id="104"/>
      <w:r w:rsidR="00402875" w:rsidRPr="0014645C">
        <w:rPr>
          <w:b/>
          <w:lang w:val="sk-SK"/>
        </w:rPr>
        <w:t xml:space="preserve"> realizácie projektu</w:t>
      </w:r>
      <w:bookmarkEnd w:id="105"/>
      <w:bookmarkEnd w:id="106"/>
      <w:bookmarkEnd w:id="107"/>
      <w:bookmarkEnd w:id="108"/>
      <w:bookmarkEnd w:id="109"/>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10" w:name="_Toc417132487"/>
      <w:bookmarkStart w:id="111" w:name="_Toc417648884"/>
      <w:bookmarkStart w:id="112" w:name="_Toc440354976"/>
      <w:bookmarkStart w:id="113" w:name="_Toc440375307"/>
      <w:bookmarkStart w:id="114" w:name="_Toc458432895"/>
      <w:bookmarkStart w:id="115" w:name="_Toc410400242"/>
    </w:p>
    <w:p w14:paraId="15B0CC15" w14:textId="287B7029" w:rsidR="00C85E20" w:rsidRPr="0014645C" w:rsidRDefault="003E4A99" w:rsidP="00112D17">
      <w:pPr>
        <w:pStyle w:val="Nadpis2"/>
        <w:spacing w:line="480" w:lineRule="auto"/>
        <w:rPr>
          <w:b/>
          <w:lang w:val="sk-SK"/>
        </w:rPr>
      </w:pPr>
      <w:bookmarkStart w:id="116"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10"/>
      <w:r w:rsidR="00387FBA" w:rsidRPr="0014645C">
        <w:rPr>
          <w:b/>
          <w:lang w:val="sk-SK"/>
        </w:rPr>
        <w:t>projektu</w:t>
      </w:r>
      <w:bookmarkEnd w:id="111"/>
      <w:bookmarkEnd w:id="112"/>
      <w:bookmarkEnd w:id="113"/>
      <w:bookmarkEnd w:id="114"/>
      <w:bookmarkEnd w:id="116"/>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15"/>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17" w:name="_Toc410400243"/>
      <w:bookmarkStart w:id="118" w:name="_Toc417132488"/>
      <w:bookmarkStart w:id="119" w:name="_Toc417648885"/>
      <w:bookmarkStart w:id="120" w:name="_Toc440354977"/>
      <w:bookmarkStart w:id="121" w:name="_Toc440375308"/>
      <w:bookmarkStart w:id="122" w:name="_Toc458432896"/>
      <w:bookmarkStart w:id="123"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17"/>
      <w:bookmarkEnd w:id="118"/>
      <w:bookmarkEnd w:id="119"/>
      <w:bookmarkEnd w:id="120"/>
      <w:bookmarkEnd w:id="121"/>
      <w:bookmarkEnd w:id="122"/>
      <w:bookmarkEnd w:id="123"/>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4" w:name="_Toc413832233"/>
      <w:bookmarkStart w:id="125" w:name="_Toc417132489"/>
      <w:bookmarkStart w:id="126" w:name="_Toc417648886"/>
      <w:bookmarkStart w:id="127" w:name="_Toc440354978"/>
      <w:bookmarkStart w:id="128" w:name="_Toc440375309"/>
      <w:bookmarkStart w:id="129"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30"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31" w:name="_Toc413832234"/>
      <w:bookmarkStart w:id="132" w:name="_Toc417132490"/>
      <w:bookmarkStart w:id="133" w:name="_Toc417648887"/>
      <w:bookmarkStart w:id="134" w:name="_Toc440354979"/>
      <w:bookmarkStart w:id="135" w:name="_Toc440375310"/>
      <w:bookmarkStart w:id="136"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37"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31"/>
      <w:bookmarkEnd w:id="132"/>
      <w:bookmarkEnd w:id="133"/>
      <w:bookmarkEnd w:id="134"/>
      <w:bookmarkEnd w:id="135"/>
      <w:bookmarkEnd w:id="136"/>
      <w:bookmarkEnd w:id="137"/>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38" w:name="_Toc413832235"/>
      <w:bookmarkStart w:id="139" w:name="_Toc417132491"/>
      <w:bookmarkStart w:id="140" w:name="_Toc417648888"/>
      <w:bookmarkStart w:id="141" w:name="_Toc440354980"/>
      <w:bookmarkStart w:id="142" w:name="_Toc440375311"/>
      <w:bookmarkStart w:id="143" w:name="_Toc458432899"/>
      <w:bookmarkStart w:id="144"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38"/>
      <w:bookmarkEnd w:id="139"/>
      <w:bookmarkEnd w:id="140"/>
      <w:bookmarkEnd w:id="141"/>
      <w:bookmarkEnd w:id="142"/>
      <w:bookmarkEnd w:id="143"/>
      <w:bookmarkEnd w:id="144"/>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45"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46" w:name="_Toc417132492"/>
      <w:bookmarkStart w:id="147" w:name="_Toc417648889"/>
      <w:bookmarkStart w:id="148" w:name="_Toc440354981"/>
      <w:bookmarkStart w:id="149" w:name="_Toc440375312"/>
      <w:bookmarkStart w:id="150"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51"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45"/>
      <w:bookmarkEnd w:id="146"/>
      <w:bookmarkEnd w:id="147"/>
      <w:bookmarkEnd w:id="148"/>
      <w:bookmarkEnd w:id="149"/>
      <w:bookmarkEnd w:id="150"/>
      <w:bookmarkEnd w:id="151"/>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52" w:name="_Toc410400245"/>
      <w:bookmarkStart w:id="153" w:name="_Toc417132493"/>
      <w:bookmarkStart w:id="154" w:name="_Toc417648890"/>
      <w:bookmarkStart w:id="155" w:name="_Toc440354982"/>
      <w:bookmarkStart w:id="156" w:name="_Toc440375313"/>
      <w:bookmarkStart w:id="157" w:name="_Toc458432901"/>
      <w:bookmarkStart w:id="158"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52"/>
      <w:bookmarkEnd w:id="153"/>
      <w:bookmarkEnd w:id="154"/>
      <w:bookmarkEnd w:id="155"/>
      <w:bookmarkEnd w:id="156"/>
      <w:bookmarkEnd w:id="157"/>
      <w:bookmarkEnd w:id="158"/>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59" w:name="_Toc410400250"/>
      <w:bookmarkStart w:id="160" w:name="_Toc417132494"/>
      <w:bookmarkStart w:id="161" w:name="_Toc417648891"/>
      <w:bookmarkStart w:id="162" w:name="_Toc440354983"/>
      <w:bookmarkStart w:id="163" w:name="_Toc440375314"/>
      <w:bookmarkStart w:id="164" w:name="_Toc458432902"/>
    </w:p>
    <w:p w14:paraId="15B0CC86" w14:textId="0CD18E49" w:rsidR="00F3344B" w:rsidRPr="0014645C" w:rsidRDefault="001F1018" w:rsidP="0008366A">
      <w:pPr>
        <w:pStyle w:val="Nadpis2"/>
        <w:spacing w:before="240" w:after="160" w:line="480" w:lineRule="auto"/>
        <w:rPr>
          <w:b/>
          <w:lang w:val="sk-SK"/>
        </w:rPr>
      </w:pPr>
      <w:bookmarkStart w:id="165"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59"/>
      <w:bookmarkEnd w:id="160"/>
      <w:bookmarkEnd w:id="161"/>
      <w:bookmarkEnd w:id="162"/>
      <w:bookmarkEnd w:id="163"/>
      <w:bookmarkEnd w:id="164"/>
      <w:bookmarkEnd w:id="165"/>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66" w:name="_Toc410400251"/>
      <w:bookmarkStart w:id="167" w:name="_Toc417132495"/>
      <w:bookmarkStart w:id="168" w:name="_Toc417648892"/>
      <w:bookmarkStart w:id="169" w:name="_Toc440354984"/>
      <w:bookmarkStart w:id="170" w:name="_Toc440375315"/>
      <w:bookmarkStart w:id="171" w:name="_Toc458432903"/>
      <w:bookmarkStart w:id="172"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66"/>
      <w:bookmarkEnd w:id="167"/>
      <w:bookmarkEnd w:id="168"/>
      <w:bookmarkEnd w:id="169"/>
      <w:bookmarkEnd w:id="170"/>
      <w:bookmarkEnd w:id="171"/>
      <w:bookmarkEnd w:id="172"/>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73" w:name="_Toc334089"/>
      <w:bookmarkStart w:id="174" w:name="_Toc417648893"/>
      <w:bookmarkStart w:id="175" w:name="_Toc440354985"/>
      <w:bookmarkStart w:id="176" w:name="_Toc440375316"/>
      <w:bookmarkStart w:id="177" w:name="_Toc458432904"/>
      <w:bookmarkStart w:id="178" w:name="_Toc410400252"/>
      <w:bookmarkStart w:id="179" w:name="_Toc417132496"/>
      <w:r w:rsidRPr="0014645C">
        <w:rPr>
          <w:b/>
          <w:lang w:val="sk-SK"/>
        </w:rPr>
        <w:t>2.7</w:t>
      </w:r>
      <w:r w:rsidRPr="0014645C">
        <w:rPr>
          <w:b/>
          <w:lang w:val="sk-SK"/>
        </w:rPr>
        <w:tab/>
        <w:t>Kritériá pre výber projektov</w:t>
      </w:r>
      <w:bookmarkEnd w:id="173"/>
    </w:p>
    <w:p w14:paraId="677D3B54" w14:textId="66CACF79" w:rsidR="00E40E44" w:rsidRPr="0014645C" w:rsidRDefault="00E40E44" w:rsidP="005E404C">
      <w:pPr>
        <w:jc w:val="both"/>
        <w:rPr>
          <w:rFonts w:ascii="Arial" w:hAnsi="Arial" w:cs="Arial"/>
          <w:sz w:val="19"/>
          <w:szCs w:val="19"/>
          <w:lang w:val="sk-SK"/>
        </w:rPr>
      </w:pPr>
      <w:bookmarkStart w:id="180" w:name="_Toc440354986"/>
      <w:bookmarkStart w:id="181" w:name="_Toc440375317"/>
      <w:bookmarkEnd w:id="174"/>
      <w:bookmarkEnd w:id="175"/>
      <w:bookmarkEnd w:id="176"/>
      <w:bookmarkEnd w:id="177"/>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80"/>
      <w:bookmarkEnd w:id="181"/>
    </w:p>
    <w:p w14:paraId="0FFFBA58" w14:textId="0C496DD4" w:rsidR="00AA0C4C" w:rsidRPr="0014645C" w:rsidRDefault="001F1018" w:rsidP="0008366A">
      <w:pPr>
        <w:pStyle w:val="Nadpis2"/>
        <w:spacing w:before="240" w:after="160" w:line="480" w:lineRule="auto"/>
        <w:rPr>
          <w:b/>
          <w:lang w:val="sk-SK"/>
        </w:rPr>
      </w:pPr>
      <w:bookmarkStart w:id="182" w:name="_Toc440354987"/>
      <w:bookmarkStart w:id="183" w:name="_Toc440375318"/>
      <w:bookmarkStart w:id="184" w:name="_Toc458432905"/>
      <w:bookmarkStart w:id="185" w:name="_Toc334090"/>
      <w:r w:rsidRPr="0014645C">
        <w:rPr>
          <w:b/>
          <w:lang w:val="sk-SK"/>
        </w:rPr>
        <w:t>2.8</w:t>
      </w:r>
      <w:r w:rsidR="007708E2" w:rsidRPr="0014645C">
        <w:rPr>
          <w:b/>
          <w:lang w:val="sk-SK"/>
        </w:rPr>
        <w:tab/>
      </w:r>
      <w:r w:rsidR="00E40E44" w:rsidRPr="0014645C">
        <w:rPr>
          <w:b/>
          <w:lang w:val="sk-SK"/>
        </w:rPr>
        <w:t>Spôsob financovania projektu</w:t>
      </w:r>
      <w:bookmarkEnd w:id="182"/>
      <w:bookmarkEnd w:id="183"/>
      <w:bookmarkEnd w:id="184"/>
      <w:bookmarkEnd w:id="185"/>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86" w:name="_Toc418001232"/>
      <w:bookmarkStart w:id="187" w:name="_Toc418003057"/>
      <w:bookmarkStart w:id="188" w:name="_Toc417648895"/>
      <w:bookmarkStart w:id="189" w:name="_Toc440354988"/>
      <w:bookmarkStart w:id="190" w:name="_Toc440375319"/>
      <w:bookmarkStart w:id="191" w:name="_Toc458432906"/>
      <w:bookmarkStart w:id="192" w:name="_Toc334091"/>
      <w:bookmarkEnd w:id="186"/>
      <w:bookmarkEnd w:id="187"/>
      <w:r w:rsidRPr="0014645C">
        <w:rPr>
          <w:b/>
          <w:lang w:val="sk-SK"/>
        </w:rPr>
        <w:t>Splnenie podmienok ustanovených v osobitných predpisov</w:t>
      </w:r>
      <w:bookmarkEnd w:id="188"/>
      <w:bookmarkEnd w:id="189"/>
      <w:bookmarkEnd w:id="190"/>
      <w:bookmarkEnd w:id="191"/>
      <w:bookmarkEnd w:id="192"/>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93" w:name="_Toc334092"/>
      <w:bookmarkStart w:id="194" w:name="_Toc417648896"/>
      <w:bookmarkStart w:id="195" w:name="_Toc440354989"/>
      <w:bookmarkStart w:id="196" w:name="_Toc440375320"/>
      <w:bookmarkStart w:id="197"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93"/>
      <w:proofErr w:type="spellEnd"/>
    </w:p>
    <w:bookmarkEnd w:id="194"/>
    <w:bookmarkEnd w:id="195"/>
    <w:bookmarkEnd w:id="196"/>
    <w:bookmarkEnd w:id="197"/>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98" w:name="_Toc417648897"/>
      <w:bookmarkStart w:id="199" w:name="_Toc440354990"/>
      <w:bookmarkStart w:id="200" w:name="_Toc440375321"/>
      <w:bookmarkStart w:id="201" w:name="_Toc458432908"/>
      <w:bookmarkStart w:id="202"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98"/>
      <w:bookmarkEnd w:id="199"/>
      <w:bookmarkEnd w:id="200"/>
      <w:bookmarkEnd w:id="201"/>
      <w:bookmarkEnd w:id="202"/>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03"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03"/>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04" w:name="_Toc418001237"/>
      <w:bookmarkStart w:id="205" w:name="_Toc418003062"/>
      <w:bookmarkStart w:id="206" w:name="_Toc334095"/>
      <w:bookmarkStart w:id="207" w:name="_Toc417648901"/>
      <w:bookmarkStart w:id="208" w:name="_Toc440354992"/>
      <w:bookmarkStart w:id="209" w:name="_Toc440375323"/>
      <w:bookmarkStart w:id="210" w:name="_Toc458432910"/>
      <w:bookmarkEnd w:id="204"/>
      <w:bookmarkEnd w:id="205"/>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06"/>
    </w:p>
    <w:p w14:paraId="11536A33" w14:textId="374B89F1" w:rsidR="00957A75" w:rsidRPr="0014645C" w:rsidRDefault="001F1018" w:rsidP="00A72183">
      <w:pPr>
        <w:pStyle w:val="Nadpis2"/>
        <w:spacing w:line="480" w:lineRule="auto"/>
        <w:rPr>
          <w:lang w:val="sk-SK"/>
        </w:rPr>
      </w:pPr>
      <w:bookmarkStart w:id="211"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211"/>
      <w:r w:rsidR="00D41F31" w:rsidRPr="0014645C">
        <w:rPr>
          <w:b/>
          <w:szCs w:val="24"/>
          <w:lang w:val="sk-SK"/>
        </w:rPr>
        <w:t xml:space="preserve"> </w:t>
      </w:r>
      <w:bookmarkStart w:id="212" w:name="_Toc417645451"/>
      <w:bookmarkStart w:id="213" w:name="_Toc417648902"/>
      <w:bookmarkStart w:id="214" w:name="_Toc417649174"/>
      <w:bookmarkStart w:id="215" w:name="_Toc417649565"/>
      <w:bookmarkStart w:id="216" w:name="_Toc417650272"/>
      <w:bookmarkStart w:id="217" w:name="_Toc418001239"/>
      <w:bookmarkStart w:id="218" w:name="_Toc418003064"/>
      <w:bookmarkStart w:id="219" w:name="_Toc440354993"/>
      <w:bookmarkStart w:id="220" w:name="_Toc440355289"/>
      <w:bookmarkStart w:id="221" w:name="_Toc440374932"/>
      <w:bookmarkStart w:id="222" w:name="_Toc440375324"/>
      <w:bookmarkStart w:id="223" w:name="_Toc440375744"/>
      <w:bookmarkStart w:id="224" w:name="_Toc440634416"/>
      <w:bookmarkStart w:id="225" w:name="_Toc458428905"/>
      <w:bookmarkStart w:id="226" w:name="_Toc458432268"/>
      <w:bookmarkStart w:id="227" w:name="_Toc458432815"/>
      <w:bookmarkStart w:id="228" w:name="_Toc458432911"/>
      <w:bookmarkStart w:id="229" w:name="_Toc458514599"/>
      <w:bookmarkStart w:id="230" w:name="_Toc458515663"/>
      <w:bookmarkStart w:id="231" w:name="_Toc417645452"/>
      <w:bookmarkStart w:id="232" w:name="_Toc417648903"/>
      <w:bookmarkStart w:id="233" w:name="_Toc417649175"/>
      <w:bookmarkStart w:id="234" w:name="_Toc417649566"/>
      <w:bookmarkStart w:id="235" w:name="_Toc417650273"/>
      <w:bookmarkStart w:id="236" w:name="_Toc418001240"/>
      <w:bookmarkStart w:id="237" w:name="_Toc418003065"/>
      <w:bookmarkStart w:id="238" w:name="_Toc440354994"/>
      <w:bookmarkStart w:id="239" w:name="_Toc440355290"/>
      <w:bookmarkStart w:id="240" w:name="_Toc440374933"/>
      <w:bookmarkStart w:id="241" w:name="_Toc440375325"/>
      <w:bookmarkStart w:id="242" w:name="_Toc440375745"/>
      <w:bookmarkStart w:id="243" w:name="_Toc440634417"/>
      <w:bookmarkStart w:id="244" w:name="_Toc458428906"/>
      <w:bookmarkStart w:id="245" w:name="_Toc458432269"/>
      <w:bookmarkStart w:id="246" w:name="_Toc458432816"/>
      <w:bookmarkStart w:id="247" w:name="_Toc458432912"/>
      <w:bookmarkStart w:id="248" w:name="_Toc458514600"/>
      <w:bookmarkStart w:id="249" w:name="_Toc458515664"/>
      <w:bookmarkStart w:id="250" w:name="_Toc417645453"/>
      <w:bookmarkStart w:id="251" w:name="_Toc417648904"/>
      <w:bookmarkStart w:id="252" w:name="_Toc417649176"/>
      <w:bookmarkStart w:id="253" w:name="_Toc417649567"/>
      <w:bookmarkStart w:id="254" w:name="_Toc417650274"/>
      <w:bookmarkStart w:id="255" w:name="_Toc418001241"/>
      <w:bookmarkStart w:id="256" w:name="_Toc418003066"/>
      <w:bookmarkStart w:id="257" w:name="_Toc440354995"/>
      <w:bookmarkStart w:id="258" w:name="_Toc440355291"/>
      <w:bookmarkStart w:id="259" w:name="_Toc440374934"/>
      <w:bookmarkStart w:id="260" w:name="_Toc440375326"/>
      <w:bookmarkStart w:id="261" w:name="_Toc440375746"/>
      <w:bookmarkStart w:id="262" w:name="_Toc440634418"/>
      <w:bookmarkStart w:id="263" w:name="_Toc458428907"/>
      <w:bookmarkStart w:id="264" w:name="_Toc458432270"/>
      <w:bookmarkStart w:id="265" w:name="_Toc458432817"/>
      <w:bookmarkStart w:id="266" w:name="_Toc458432913"/>
      <w:bookmarkStart w:id="267" w:name="_Toc458514601"/>
      <w:bookmarkStart w:id="268" w:name="_Toc458515665"/>
      <w:bookmarkStart w:id="269" w:name="_Toc417645454"/>
      <w:bookmarkStart w:id="270" w:name="_Toc417648905"/>
      <w:bookmarkStart w:id="271" w:name="_Toc417649177"/>
      <w:bookmarkStart w:id="272" w:name="_Toc417649568"/>
      <w:bookmarkStart w:id="273" w:name="_Toc417650275"/>
      <w:bookmarkStart w:id="274" w:name="_Toc418001242"/>
      <w:bookmarkStart w:id="275" w:name="_Toc418003067"/>
      <w:bookmarkStart w:id="276" w:name="_Toc440354996"/>
      <w:bookmarkStart w:id="277" w:name="_Toc440355292"/>
      <w:bookmarkStart w:id="278" w:name="_Toc440374935"/>
      <w:bookmarkStart w:id="279" w:name="_Toc440375327"/>
      <w:bookmarkStart w:id="280" w:name="_Toc440375747"/>
      <w:bookmarkStart w:id="281" w:name="_Toc440634419"/>
      <w:bookmarkStart w:id="282" w:name="_Toc458428908"/>
      <w:bookmarkStart w:id="283" w:name="_Toc458432271"/>
      <w:bookmarkStart w:id="284" w:name="_Toc458432818"/>
      <w:bookmarkStart w:id="285" w:name="_Toc458432914"/>
      <w:bookmarkStart w:id="286" w:name="_Toc458514602"/>
      <w:bookmarkStart w:id="287" w:name="_Toc458515666"/>
      <w:bookmarkStart w:id="288" w:name="_Toc417645455"/>
      <w:bookmarkStart w:id="289" w:name="_Toc417648906"/>
      <w:bookmarkStart w:id="290" w:name="_Toc417649178"/>
      <w:bookmarkStart w:id="291" w:name="_Toc417649569"/>
      <w:bookmarkStart w:id="292" w:name="_Toc417650276"/>
      <w:bookmarkStart w:id="293" w:name="_Toc418001243"/>
      <w:bookmarkStart w:id="294" w:name="_Toc418003068"/>
      <w:bookmarkStart w:id="295" w:name="_Toc440354997"/>
      <w:bookmarkStart w:id="296" w:name="_Toc440355293"/>
      <w:bookmarkStart w:id="297" w:name="_Toc440374936"/>
      <w:bookmarkStart w:id="298" w:name="_Toc440375328"/>
      <w:bookmarkStart w:id="299" w:name="_Toc440375748"/>
      <w:bookmarkStart w:id="300" w:name="_Toc440634420"/>
      <w:bookmarkStart w:id="301" w:name="_Toc458428909"/>
      <w:bookmarkStart w:id="302" w:name="_Toc458432272"/>
      <w:bookmarkStart w:id="303" w:name="_Toc458432819"/>
      <w:bookmarkStart w:id="304" w:name="_Toc458432915"/>
      <w:bookmarkStart w:id="305" w:name="_Toc458514603"/>
      <w:bookmarkStart w:id="306" w:name="_Toc458515667"/>
      <w:bookmarkStart w:id="307" w:name="_Toc417645456"/>
      <w:bookmarkStart w:id="308" w:name="_Toc417648907"/>
      <w:bookmarkStart w:id="309" w:name="_Toc417649179"/>
      <w:bookmarkStart w:id="310" w:name="_Toc417649570"/>
      <w:bookmarkStart w:id="311" w:name="_Toc417650277"/>
      <w:bookmarkStart w:id="312" w:name="_Toc418001244"/>
      <w:bookmarkStart w:id="313" w:name="_Toc418003069"/>
      <w:bookmarkStart w:id="314" w:name="_Toc440354998"/>
      <w:bookmarkStart w:id="315" w:name="_Toc440355294"/>
      <w:bookmarkStart w:id="316" w:name="_Toc440374937"/>
      <w:bookmarkStart w:id="317" w:name="_Toc440375329"/>
      <w:bookmarkStart w:id="318" w:name="_Toc440375749"/>
      <w:bookmarkStart w:id="319" w:name="_Toc440634421"/>
      <w:bookmarkStart w:id="320" w:name="_Toc458428910"/>
      <w:bookmarkStart w:id="321" w:name="_Toc458432273"/>
      <w:bookmarkStart w:id="322" w:name="_Toc458432820"/>
      <w:bookmarkStart w:id="323" w:name="_Toc458432916"/>
      <w:bookmarkStart w:id="324" w:name="_Toc458514604"/>
      <w:bookmarkStart w:id="325" w:name="_Toc458515668"/>
      <w:bookmarkStart w:id="326" w:name="_Toc417645457"/>
      <w:bookmarkStart w:id="327" w:name="_Toc417648908"/>
      <w:bookmarkStart w:id="328" w:name="_Toc417649180"/>
      <w:bookmarkStart w:id="329" w:name="_Toc417649571"/>
      <w:bookmarkStart w:id="330" w:name="_Toc417650278"/>
      <w:bookmarkStart w:id="331" w:name="_Toc418001245"/>
      <w:bookmarkStart w:id="332" w:name="_Toc418003070"/>
      <w:bookmarkStart w:id="333" w:name="_Toc440354999"/>
      <w:bookmarkStart w:id="334" w:name="_Toc440355295"/>
      <w:bookmarkStart w:id="335" w:name="_Toc440374938"/>
      <w:bookmarkStart w:id="336" w:name="_Toc440375330"/>
      <w:bookmarkStart w:id="337" w:name="_Toc440375750"/>
      <w:bookmarkStart w:id="338" w:name="_Toc440634422"/>
      <w:bookmarkStart w:id="339" w:name="_Toc458428911"/>
      <w:bookmarkStart w:id="340" w:name="_Toc458432274"/>
      <w:bookmarkStart w:id="341" w:name="_Toc458432821"/>
      <w:bookmarkStart w:id="342" w:name="_Toc458432917"/>
      <w:bookmarkStart w:id="343" w:name="_Toc458514605"/>
      <w:bookmarkStart w:id="344" w:name="_Toc458515669"/>
      <w:bookmarkStart w:id="345" w:name="_Toc417645458"/>
      <w:bookmarkStart w:id="346" w:name="_Toc417648909"/>
      <w:bookmarkStart w:id="347" w:name="_Toc417649181"/>
      <w:bookmarkStart w:id="348" w:name="_Toc417649572"/>
      <w:bookmarkStart w:id="349" w:name="_Toc417650279"/>
      <w:bookmarkStart w:id="350" w:name="_Toc418001246"/>
      <w:bookmarkStart w:id="351" w:name="_Toc418003071"/>
      <w:bookmarkStart w:id="352" w:name="_Toc440355000"/>
      <w:bookmarkStart w:id="353" w:name="_Toc440355296"/>
      <w:bookmarkStart w:id="354" w:name="_Toc440374939"/>
      <w:bookmarkStart w:id="355" w:name="_Toc440375331"/>
      <w:bookmarkStart w:id="356" w:name="_Toc440375751"/>
      <w:bookmarkStart w:id="357" w:name="_Toc440634423"/>
      <w:bookmarkStart w:id="358" w:name="_Toc458428912"/>
      <w:bookmarkStart w:id="359" w:name="_Toc458432275"/>
      <w:bookmarkStart w:id="360" w:name="_Toc458432822"/>
      <w:bookmarkStart w:id="361" w:name="_Toc458432918"/>
      <w:bookmarkStart w:id="362" w:name="_Toc458514606"/>
      <w:bookmarkStart w:id="363" w:name="_Toc458515670"/>
      <w:bookmarkStart w:id="364" w:name="_Toc417645459"/>
      <w:bookmarkStart w:id="365" w:name="_Toc417648910"/>
      <w:bookmarkStart w:id="366" w:name="_Toc417649182"/>
      <w:bookmarkStart w:id="367" w:name="_Toc417649573"/>
      <w:bookmarkStart w:id="368" w:name="_Toc417650280"/>
      <w:bookmarkStart w:id="369" w:name="_Toc418001247"/>
      <w:bookmarkStart w:id="370" w:name="_Toc418003072"/>
      <w:bookmarkStart w:id="371" w:name="_Toc440355001"/>
      <w:bookmarkStart w:id="372" w:name="_Toc440355297"/>
      <w:bookmarkStart w:id="373" w:name="_Toc440374940"/>
      <w:bookmarkStart w:id="374" w:name="_Toc440375332"/>
      <w:bookmarkStart w:id="375" w:name="_Toc440375752"/>
      <w:bookmarkStart w:id="376" w:name="_Toc440634424"/>
      <w:bookmarkStart w:id="377" w:name="_Toc458428913"/>
      <w:bookmarkStart w:id="378" w:name="_Toc458432276"/>
      <w:bookmarkStart w:id="379" w:name="_Toc458432823"/>
      <w:bookmarkStart w:id="380" w:name="_Toc458432919"/>
      <w:bookmarkStart w:id="381" w:name="_Toc458514607"/>
      <w:bookmarkStart w:id="382" w:name="_Toc458515671"/>
      <w:bookmarkStart w:id="383" w:name="_Toc417645460"/>
      <w:bookmarkStart w:id="384" w:name="_Toc417648911"/>
      <w:bookmarkStart w:id="385" w:name="_Toc417649183"/>
      <w:bookmarkStart w:id="386" w:name="_Toc417649574"/>
      <w:bookmarkStart w:id="387" w:name="_Toc417650281"/>
      <w:bookmarkStart w:id="388" w:name="_Toc418001248"/>
      <w:bookmarkStart w:id="389" w:name="_Toc418003073"/>
      <w:bookmarkStart w:id="390" w:name="_Toc440355002"/>
      <w:bookmarkStart w:id="391" w:name="_Toc440355298"/>
      <w:bookmarkStart w:id="392" w:name="_Toc440374941"/>
      <w:bookmarkStart w:id="393" w:name="_Toc440375333"/>
      <w:bookmarkStart w:id="394" w:name="_Toc440375753"/>
      <w:bookmarkStart w:id="395" w:name="_Toc440634425"/>
      <w:bookmarkStart w:id="396" w:name="_Toc458428914"/>
      <w:bookmarkStart w:id="397" w:name="_Toc458432277"/>
      <w:bookmarkStart w:id="398" w:name="_Toc458432824"/>
      <w:bookmarkStart w:id="399" w:name="_Toc458432920"/>
      <w:bookmarkStart w:id="400" w:name="_Toc458514608"/>
      <w:bookmarkStart w:id="401" w:name="_Toc458515672"/>
      <w:bookmarkEnd w:id="207"/>
      <w:bookmarkEnd w:id="208"/>
      <w:bookmarkEnd w:id="209"/>
      <w:bookmarkEnd w:id="210"/>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02" w:name="_Toc334097"/>
      <w:bookmarkEnd w:id="178"/>
      <w:bookmarkEnd w:id="179"/>
      <w:r w:rsidRPr="0014645C">
        <w:rPr>
          <w:b/>
          <w:color w:val="3C8A2E" w:themeColor="accent5"/>
          <w:sz w:val="24"/>
          <w:szCs w:val="24"/>
          <w:lang w:val="sk-SK"/>
        </w:rPr>
        <w:t>2.10.1 Časová oprávnenosť realizácie projektu</w:t>
      </w:r>
      <w:bookmarkEnd w:id="402"/>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03" w:name="_Toc418001250"/>
      <w:bookmarkStart w:id="404" w:name="_Toc418003075"/>
      <w:bookmarkStart w:id="405" w:name="_Toc334098"/>
      <w:bookmarkEnd w:id="403"/>
      <w:bookmarkEnd w:id="404"/>
      <w:r w:rsidRPr="0014645C">
        <w:rPr>
          <w:b/>
          <w:color w:val="3C8A2E" w:themeColor="accent5"/>
          <w:sz w:val="24"/>
          <w:szCs w:val="24"/>
          <w:lang w:val="sk-SK"/>
        </w:rPr>
        <w:t>2.10.2 Oprávnenosť z hľadiska súladu s HP</w:t>
      </w:r>
      <w:bookmarkEnd w:id="405"/>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06" w:name="_Toc418001252"/>
      <w:bookmarkStart w:id="407" w:name="_Toc418003077"/>
      <w:bookmarkStart w:id="408" w:name="_Toc334099"/>
      <w:bookmarkEnd w:id="406"/>
      <w:bookmarkEnd w:id="407"/>
      <w:r w:rsidRPr="0014645C">
        <w:rPr>
          <w:b/>
          <w:color w:val="3C8A2E" w:themeColor="accent5"/>
          <w:sz w:val="24"/>
          <w:szCs w:val="24"/>
          <w:lang w:val="sk-SK"/>
        </w:rPr>
        <w:t>2.10.3 Maximálna a minimálna výška pomoci</w:t>
      </w:r>
      <w:bookmarkEnd w:id="408"/>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09"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409"/>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10" w:name="_Toc418001255"/>
      <w:bookmarkStart w:id="411" w:name="_Toc418003080"/>
      <w:bookmarkStart w:id="412" w:name="_Toc440355007"/>
      <w:bookmarkStart w:id="413" w:name="_Toc440375338"/>
      <w:bookmarkStart w:id="414" w:name="_Toc458432925"/>
      <w:bookmarkStart w:id="415" w:name="_Toc334101"/>
      <w:bookmarkEnd w:id="410"/>
      <w:bookmarkEnd w:id="411"/>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12"/>
      <w:bookmarkEnd w:id="413"/>
      <w:bookmarkEnd w:id="414"/>
      <w:bookmarkEnd w:id="415"/>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16"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17" w:name="_Toc417648916"/>
      <w:bookmarkStart w:id="418" w:name="_Toc410400263"/>
      <w:bookmarkStart w:id="419" w:name="_Toc417132503"/>
      <w:bookmarkStart w:id="420" w:name="_Toc417648917"/>
      <w:bookmarkStart w:id="421" w:name="_Toc440355008"/>
      <w:bookmarkStart w:id="422" w:name="_Toc440375339"/>
      <w:bookmarkStart w:id="423" w:name="_Toc458432926"/>
      <w:bookmarkStart w:id="424" w:name="_Toc334102"/>
      <w:bookmarkEnd w:id="417"/>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18"/>
      <w:bookmarkEnd w:id="419"/>
      <w:bookmarkEnd w:id="420"/>
      <w:bookmarkEnd w:id="421"/>
      <w:bookmarkEnd w:id="422"/>
      <w:bookmarkEnd w:id="423"/>
      <w:bookmarkEnd w:id="424"/>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25" w:name="_Toc417132504"/>
      <w:bookmarkStart w:id="426" w:name="_Toc417648918"/>
      <w:bookmarkStart w:id="427" w:name="_Toc440355009"/>
      <w:bookmarkStart w:id="428" w:name="_Toc440375340"/>
      <w:bookmarkStart w:id="429" w:name="_Toc458432927"/>
    </w:p>
    <w:p w14:paraId="0718C469" w14:textId="5D3D7F8E" w:rsidR="0038504E" w:rsidRPr="0014645C" w:rsidRDefault="001F1018" w:rsidP="0038504E">
      <w:pPr>
        <w:pStyle w:val="Nadpis2"/>
        <w:spacing w:before="0" w:line="276" w:lineRule="auto"/>
        <w:rPr>
          <w:b/>
          <w:lang w:val="sk-SK"/>
        </w:rPr>
      </w:pPr>
      <w:bookmarkStart w:id="430"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30"/>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31" w:name="_Toc417132505"/>
      <w:bookmarkStart w:id="432" w:name="_Toc417648919"/>
      <w:bookmarkStart w:id="433" w:name="_Toc440355010"/>
      <w:bookmarkStart w:id="434" w:name="_Toc440375341"/>
      <w:bookmarkStart w:id="435" w:name="_Toc458432928"/>
      <w:bookmarkStart w:id="436" w:name="_Toc334104"/>
      <w:bookmarkEnd w:id="425"/>
      <w:bookmarkEnd w:id="426"/>
      <w:bookmarkEnd w:id="427"/>
      <w:bookmarkEnd w:id="428"/>
      <w:bookmarkEnd w:id="429"/>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31"/>
      <w:bookmarkEnd w:id="432"/>
      <w:bookmarkEnd w:id="433"/>
      <w:bookmarkEnd w:id="434"/>
      <w:bookmarkEnd w:id="435"/>
      <w:bookmarkEnd w:id="436"/>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37"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38" w:name="_Toc334105"/>
      <w:r w:rsidRPr="0014645C">
        <w:rPr>
          <w:b/>
          <w:lang w:val="sk-SK"/>
        </w:rPr>
        <w:t>3.2 Pokyny pre vyplnenie formulára ŽoNFP a príloh</w:t>
      </w:r>
      <w:bookmarkEnd w:id="438"/>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39" w:name="_Toc417132507"/>
      <w:bookmarkStart w:id="440" w:name="_Toc417648921"/>
      <w:bookmarkStart w:id="441" w:name="_Toc440355012"/>
      <w:bookmarkStart w:id="442"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39"/>
      <w:bookmarkEnd w:id="440"/>
      <w:bookmarkEnd w:id="441"/>
      <w:bookmarkEnd w:id="442"/>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43" w:name="_Toc334106"/>
      <w:r w:rsidRPr="0014645C">
        <w:rPr>
          <w:b/>
          <w:color w:val="3C8A2E" w:themeColor="accent5"/>
          <w:sz w:val="24"/>
          <w:szCs w:val="24"/>
          <w:lang w:val="sk-SK"/>
        </w:rPr>
        <w:t>3.2.1 Všeobecné ustanovenia k niektorým typom výdavkov</w:t>
      </w:r>
      <w:bookmarkEnd w:id="443"/>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44" w:name="_Ref457287479"/>
      <w:r w:rsidRPr="0014645C">
        <w:rPr>
          <w:rStyle w:val="Odkaznapoznmkupodiarou"/>
          <w:rFonts w:cs="Arial"/>
          <w:b w:val="0"/>
          <w:color w:val="000000" w:themeColor="text1"/>
          <w:sz w:val="19"/>
          <w:szCs w:val="19"/>
          <w:lang w:val="sk-SK"/>
        </w:rPr>
        <w:footnoteReference w:id="56"/>
      </w:r>
      <w:bookmarkEnd w:id="444"/>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3C2BEA43"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ins w:id="446" w:author="Rudolf Hrudkay" w:date="2019-05-14T10:25:00Z">
        <w:r w:rsidR="004F0878">
          <w:rPr>
            <w:rFonts w:ascii="Arial" w:hAnsi="Arial" w:cs="Arial"/>
            <w:b w:val="0"/>
            <w:color w:val="auto"/>
            <w:sz w:val="19"/>
            <w:szCs w:val="19"/>
            <w:lang w:val="sk-SK"/>
          </w:rPr>
          <w:t>alebo dopytovo-orientovan</w:t>
        </w:r>
      </w:ins>
      <w:ins w:id="447" w:author="Rudolf Hrudkay" w:date="2019-05-14T10:36:00Z">
        <w:r w:rsidR="00C11901">
          <w:rPr>
            <w:rFonts w:ascii="Arial" w:hAnsi="Arial" w:cs="Arial"/>
            <w:b w:val="0"/>
            <w:color w:val="auto"/>
            <w:sz w:val="19"/>
            <w:szCs w:val="19"/>
            <w:lang w:val="sk-SK"/>
          </w:rPr>
          <w:t>é</w:t>
        </w:r>
      </w:ins>
      <w:ins w:id="448" w:author="Rudolf Hrudkay" w:date="2019-05-14T10:25:00Z">
        <w:r w:rsidR="004F0878">
          <w:rPr>
            <w:rFonts w:ascii="Arial" w:hAnsi="Arial" w:cs="Arial"/>
            <w:b w:val="0"/>
            <w:color w:val="auto"/>
            <w:sz w:val="19"/>
            <w:szCs w:val="19"/>
            <w:lang w:val="sk-SK"/>
          </w:rPr>
          <w:t xml:space="preserve"> projekty, kde </w:t>
        </w:r>
        <w:bookmarkStart w:id="449" w:name="_GoBack"/>
        <w:bookmarkEnd w:id="449"/>
        <w:r w:rsidR="004F0878">
          <w:rPr>
            <w:rFonts w:ascii="Arial" w:hAnsi="Arial" w:cs="Arial"/>
            <w:b w:val="0"/>
            <w:color w:val="auto"/>
            <w:sz w:val="19"/>
            <w:szCs w:val="19"/>
            <w:lang w:val="sk-SK"/>
          </w:rPr>
          <w:t xml:space="preserve">žiadateľ </w:t>
        </w:r>
      </w:ins>
      <w:ins w:id="450" w:author="Rudolf Hrudkay" w:date="2019-05-14T10:33:00Z">
        <w:r w:rsidR="004F0878">
          <w:rPr>
            <w:rFonts w:ascii="Arial" w:hAnsi="Arial" w:cs="Arial"/>
            <w:b w:val="0"/>
            <w:color w:val="auto"/>
            <w:sz w:val="19"/>
            <w:szCs w:val="19"/>
            <w:lang w:val="sk-SK"/>
          </w:rPr>
          <w:t xml:space="preserve">je </w:t>
        </w:r>
      </w:ins>
      <w:ins w:id="451" w:author="Rudolf Hrudkay" w:date="2019-05-14T10:25:00Z">
        <w:r w:rsidR="004F0878">
          <w:rPr>
            <w:rFonts w:ascii="Arial" w:hAnsi="Arial" w:cs="Arial"/>
            <w:b w:val="0"/>
            <w:color w:val="auto"/>
            <w:sz w:val="19"/>
            <w:szCs w:val="19"/>
            <w:lang w:val="sk-SK"/>
          </w:rPr>
          <w:t>subjekt</w:t>
        </w:r>
      </w:ins>
      <w:ins w:id="452" w:author="Rudolf Hrudkay" w:date="2019-05-14T10:33:00Z">
        <w:r w:rsidR="004F0878">
          <w:rPr>
            <w:rFonts w:ascii="Arial" w:hAnsi="Arial" w:cs="Arial"/>
            <w:b w:val="0"/>
            <w:color w:val="auto"/>
            <w:sz w:val="19"/>
            <w:szCs w:val="19"/>
            <w:lang w:val="sk-SK"/>
          </w:rPr>
          <w:t>om</w:t>
        </w:r>
      </w:ins>
      <w:ins w:id="453" w:author="Rudolf Hrudkay" w:date="2019-05-14T10:25:00Z">
        <w:r w:rsidR="004F0878">
          <w:rPr>
            <w:rFonts w:ascii="Arial" w:hAnsi="Arial" w:cs="Arial"/>
            <w:b w:val="0"/>
            <w:color w:val="auto"/>
            <w:sz w:val="19"/>
            <w:szCs w:val="19"/>
            <w:lang w:val="sk-SK"/>
          </w:rPr>
          <w:t xml:space="preserve"> verejnej spr</w:t>
        </w:r>
      </w:ins>
      <w:ins w:id="454" w:author="Rudolf Hrudkay" w:date="2019-05-14T10:26:00Z">
        <w:r w:rsidR="004F0878">
          <w:rPr>
            <w:rFonts w:ascii="Arial" w:hAnsi="Arial" w:cs="Arial"/>
            <w:b w:val="0"/>
            <w:color w:val="auto"/>
            <w:sz w:val="19"/>
            <w:szCs w:val="19"/>
            <w:lang w:val="sk-SK"/>
          </w:rPr>
          <w:t>ávy</w:t>
        </w:r>
      </w:ins>
      <w:ins w:id="455" w:author="Rudolf Hrudkay" w:date="2019-05-14T10:32:00Z">
        <w:r w:rsidR="004F0878">
          <w:rPr>
            <w:rFonts w:ascii="Arial" w:hAnsi="Arial" w:cs="Arial"/>
            <w:b w:val="0"/>
            <w:color w:val="auto"/>
            <w:sz w:val="19"/>
            <w:szCs w:val="19"/>
            <w:lang w:val="sk-SK"/>
          </w:rPr>
          <w:t xml:space="preserve"> a jeho zamestnanci pôsobia na systematizovaných pracovných miestach</w:t>
        </w:r>
      </w:ins>
      <w:ins w:id="456" w:author="Rudolf Hrudkay" w:date="2019-05-14T10:33:00Z">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w:t>
        </w:r>
      </w:ins>
      <w:ins w:id="457" w:author="Rudolf Hrudkay" w:date="2019-05-14T10:34:00Z">
        <w:r w:rsidR="004F0878">
          <w:rPr>
            <w:rFonts w:ascii="Arial" w:hAnsi="Arial" w:cs="Arial"/>
            <w:b w:val="0"/>
            <w:color w:val="auto"/>
            <w:sz w:val="19"/>
            <w:szCs w:val="19"/>
            <w:lang w:val="sk-SK"/>
          </w:rPr>
          <w:t>ákon o štátnej službe)</w:t>
        </w:r>
      </w:ins>
      <w:ins w:id="458" w:author="Rudolf Hrudkay" w:date="2019-05-14T10:33:00Z">
        <w:r w:rsidR="004F0878" w:rsidRPr="004F0878">
          <w:rPr>
            <w:rFonts w:ascii="Arial" w:hAnsi="Arial" w:cs="Arial"/>
            <w:b w:val="0"/>
            <w:color w:val="auto"/>
            <w:sz w:val="19"/>
            <w:szCs w:val="19"/>
            <w:lang w:val="sk-SK"/>
          </w:rPr>
          <w:t xml:space="preserve"> mimo Zákonníka práce alebo </w:t>
        </w:r>
      </w:ins>
      <w:ins w:id="459" w:author="Rudolf Hrudkay" w:date="2019-05-14T10:34:00Z">
        <w:r w:rsidR="004F0878">
          <w:rPr>
            <w:rFonts w:ascii="Arial" w:hAnsi="Arial" w:cs="Arial"/>
            <w:b w:val="0"/>
            <w:color w:val="auto"/>
            <w:sz w:val="19"/>
            <w:szCs w:val="19"/>
            <w:lang w:val="sk-SK"/>
          </w:rPr>
          <w:t xml:space="preserve">ide o </w:t>
        </w:r>
      </w:ins>
      <w:ins w:id="460" w:author="Rudolf Hrudkay" w:date="2019-05-14T10:33:00Z">
        <w:r w:rsidR="004F0878" w:rsidRPr="004F0878">
          <w:rPr>
            <w:rFonts w:ascii="Arial" w:hAnsi="Arial" w:cs="Arial"/>
            <w:b w:val="0"/>
            <w:color w:val="auto"/>
            <w:sz w:val="19"/>
            <w:szCs w:val="19"/>
            <w:lang w:val="sk-SK"/>
          </w:rPr>
          <w:t>zamestnancov vykonávajúcich práce vo</w:t>
        </w:r>
      </w:ins>
      <w:ins w:id="461" w:author="Rudolf Hrudkay" w:date="2019-05-14T10:34:00Z">
        <w:r w:rsidR="004F0878">
          <w:rPr>
            <w:rFonts w:ascii="Arial" w:hAnsi="Arial" w:cs="Arial"/>
            <w:b w:val="0"/>
            <w:color w:val="auto"/>
            <w:sz w:val="19"/>
            <w:szCs w:val="19"/>
            <w:lang w:val="sk-SK"/>
          </w:rPr>
          <w:t> </w:t>
        </w:r>
      </w:ins>
      <w:ins w:id="462" w:author="Rudolf Hrudkay" w:date="2019-05-14T10:33:00Z">
        <w:r w:rsidR="004F0878" w:rsidRPr="004F0878">
          <w:rPr>
            <w:rFonts w:ascii="Arial" w:hAnsi="Arial" w:cs="Arial"/>
            <w:b w:val="0"/>
            <w:color w:val="auto"/>
            <w:sz w:val="19"/>
            <w:szCs w:val="19"/>
            <w:lang w:val="sk-SK"/>
          </w:rPr>
          <w:t>verejnom záujme</w:t>
        </w:r>
      </w:ins>
      <w:ins w:id="463" w:author="Rudolf Hrudkay" w:date="2019-05-14T10:26:00Z">
        <w:r w:rsidR="004F0878">
          <w:rPr>
            <w:rFonts w:ascii="Arial" w:hAnsi="Arial" w:cs="Arial"/>
            <w:b w:val="0"/>
            <w:color w:val="auto"/>
            <w:sz w:val="19"/>
            <w:szCs w:val="19"/>
            <w:lang w:val="sk-SK"/>
          </w:rPr>
          <w:t xml:space="preserve">, </w:t>
        </w:r>
      </w:ins>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7E42D995"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ins w:id="464" w:author="Rudolf Hrudkay" w:date="2019-05-14T10:36:00Z">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ins>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w:t>
      </w:r>
      <w:del w:id="465" w:author="Miruška Hrabčáková" w:date="2019-05-14T10:41:00Z">
        <w:r w:rsidRPr="0032396F" w:rsidDel="008242D5">
          <w:rPr>
            <w:rFonts w:ascii="Arial" w:hAnsi="Arial" w:cs="Arial"/>
            <w:b w:val="0"/>
            <w:color w:val="auto"/>
            <w:sz w:val="19"/>
            <w:szCs w:val="19"/>
            <w:lang w:val="sk-SK"/>
          </w:rPr>
          <w:delText>– pri štátnych zamestnancoch</w:delText>
        </w:r>
        <w:r w:rsidR="0084507C" w:rsidDel="008242D5">
          <w:rPr>
            <w:rFonts w:ascii="Arial" w:hAnsi="Arial" w:cs="Arial"/>
            <w:b w:val="0"/>
            <w:color w:val="auto"/>
            <w:sz w:val="19"/>
            <w:szCs w:val="19"/>
            <w:lang w:val="sk-SK"/>
          </w:rPr>
          <w:delText xml:space="preserve"> </w:delText>
        </w:r>
        <w:r w:rsidR="0084507C" w:rsidRPr="0084507C" w:rsidDel="008242D5">
          <w:rPr>
            <w:rFonts w:ascii="Arial" w:hAnsi="Arial" w:cs="Arial"/>
            <w:b w:val="0"/>
            <w:color w:val="auto"/>
            <w:sz w:val="19"/>
            <w:szCs w:val="19"/>
            <w:lang w:val="sk-SK"/>
          </w:rPr>
          <w:delText xml:space="preserve">(resp. všetkých štátnych zamestnancov, ktorých pracovný </w:delText>
        </w:r>
        <w:r w:rsidR="0084507C" w:rsidRPr="0084507C" w:rsidDel="008242D5">
          <w:rPr>
            <w:rFonts w:ascii="Arial" w:hAnsi="Arial" w:cs="Arial"/>
            <w:b w:val="0"/>
            <w:color w:val="auto"/>
            <w:sz w:val="19"/>
            <w:szCs w:val="19"/>
            <w:lang w:val="sk-SK"/>
          </w:rPr>
          <w:lastRenderedPageBreak/>
          <w:delText>pomer vzniká na základe osobitného predpisu mimo Zákonníka práce)</w:delText>
        </w:r>
        <w:r w:rsidRPr="0032396F" w:rsidDel="008242D5">
          <w:rPr>
            <w:rFonts w:ascii="Arial" w:hAnsi="Arial" w:cs="Arial"/>
            <w:b w:val="0"/>
            <w:color w:val="auto"/>
            <w:sz w:val="19"/>
            <w:szCs w:val="19"/>
            <w:lang w:val="sk-SK"/>
          </w:rPr>
          <w:delText xml:space="preserve"> alebo zamestnancoch vykonávajúcich práce vo verejnom záujme </w:delText>
        </w:r>
      </w:del>
      <w:r w:rsidRPr="0032396F">
        <w:rPr>
          <w:rFonts w:ascii="Arial" w:hAnsi="Arial" w:cs="Arial"/>
          <w:b w:val="0"/>
          <w:color w:val="auto"/>
          <w:sz w:val="19"/>
          <w:szCs w:val="19"/>
          <w:lang w:val="sk-SK"/>
        </w:rPr>
        <w:t xml:space="preserve">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w:t>
      </w:r>
      <w:r w:rsidR="002B7FFA" w:rsidRPr="0014645C">
        <w:rPr>
          <w:rFonts w:ascii="Arial" w:hAnsi="Arial" w:cs="Arial"/>
          <w:b w:val="0"/>
          <w:color w:val="auto"/>
          <w:sz w:val="19"/>
          <w:szCs w:val="19"/>
          <w:lang w:val="sk-SK"/>
        </w:rPr>
        <w:lastRenderedPageBreak/>
        <w:t>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w:t>
      </w:r>
      <w:r w:rsidR="004265FD" w:rsidRPr="0014645C">
        <w:rPr>
          <w:rFonts w:ascii="Arial" w:hAnsi="Arial" w:cs="Arial"/>
          <w:b/>
          <w:sz w:val="19"/>
          <w:szCs w:val="19"/>
          <w:lang w:val="sk-SK"/>
        </w:rPr>
        <w:lastRenderedPageBreak/>
        <w:t>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lastRenderedPageBreak/>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lastRenderedPageBreak/>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w:t>
      </w:r>
      <w:r w:rsidR="00BE3155" w:rsidRPr="0014645C">
        <w:rPr>
          <w:rFonts w:ascii="Arial" w:hAnsi="Arial" w:cs="Arial"/>
          <w:b w:val="0"/>
          <w:color w:val="auto"/>
          <w:sz w:val="19"/>
          <w:szCs w:val="19"/>
          <w:lang w:val="sk-SK"/>
        </w:rPr>
        <w:lastRenderedPageBreak/>
        <w:t xml:space="preserve">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w:t>
      </w:r>
      <w:r w:rsidR="00CE0C11" w:rsidRPr="0014645C">
        <w:rPr>
          <w:rFonts w:ascii="Arial" w:hAnsi="Arial" w:cs="Arial"/>
          <w:b w:val="0"/>
          <w:color w:val="auto"/>
          <w:sz w:val="19"/>
          <w:szCs w:val="19"/>
          <w:lang w:val="sk-SK"/>
        </w:rPr>
        <w:lastRenderedPageBreak/>
        <w:t xml:space="preserve">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V prípade pracovnoprávnych vzťahov mimo pracovného pomeru na činnosti medzi žiadateľom a </w:t>
      </w:r>
      <w:r w:rsidR="004265FD" w:rsidRPr="0014645C">
        <w:rPr>
          <w:rFonts w:ascii="Arial" w:hAnsi="Arial" w:cs="Arial"/>
          <w:b w:val="0"/>
          <w:color w:val="auto"/>
          <w:sz w:val="19"/>
          <w:szCs w:val="19"/>
          <w:lang w:val="sk-SK"/>
        </w:rPr>
        <w:lastRenderedPageBreak/>
        <w:t>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lastRenderedPageBreak/>
        <w:t xml:space="preserve">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66" w:name="_Toc417082820"/>
      <w:bookmarkStart w:id="467" w:name="_Toc417132510"/>
      <w:bookmarkStart w:id="468" w:name="_Toc417648923"/>
      <w:bookmarkStart w:id="469" w:name="_Toc440355014"/>
      <w:bookmarkStart w:id="470" w:name="_Toc440375345"/>
      <w:bookmarkStart w:id="471" w:name="_Toc458432931"/>
      <w:bookmarkEnd w:id="466"/>
    </w:p>
    <w:p w14:paraId="15B0CF43" w14:textId="10CC989B" w:rsidR="006069FC" w:rsidRPr="0014645C" w:rsidRDefault="00953D2E" w:rsidP="00551D65">
      <w:pPr>
        <w:pStyle w:val="Nadpis2"/>
        <w:spacing w:line="480" w:lineRule="auto"/>
        <w:rPr>
          <w:b/>
          <w:lang w:val="sk-SK"/>
        </w:rPr>
      </w:pPr>
      <w:bookmarkStart w:id="472"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37"/>
      <w:bookmarkEnd w:id="467"/>
      <w:bookmarkEnd w:id="468"/>
      <w:bookmarkEnd w:id="469"/>
      <w:bookmarkEnd w:id="470"/>
      <w:bookmarkEnd w:id="471"/>
      <w:bookmarkEnd w:id="472"/>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Elektronické doručenie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V prípade elektronického doručenia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73" w:name="_Toc413832245"/>
      <w:bookmarkStart w:id="474" w:name="_Toc417132511"/>
      <w:bookmarkStart w:id="475" w:name="_Toc417648924"/>
      <w:bookmarkStart w:id="476" w:name="_Toc440355015"/>
      <w:bookmarkStart w:id="477" w:name="_Toc440375346"/>
      <w:bookmarkStart w:id="478"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79"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73"/>
      <w:bookmarkEnd w:id="474"/>
      <w:bookmarkEnd w:id="475"/>
      <w:bookmarkEnd w:id="476"/>
      <w:bookmarkEnd w:id="477"/>
      <w:bookmarkEnd w:id="478"/>
      <w:bookmarkEnd w:id="479"/>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lastRenderedPageBreak/>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80" w:name="_Toc418003090"/>
      <w:bookmarkStart w:id="481" w:name="_Toc417132512"/>
      <w:bookmarkStart w:id="482" w:name="_Toc417648925"/>
      <w:bookmarkStart w:id="483" w:name="_Toc440355016"/>
      <w:bookmarkStart w:id="484" w:name="_Toc440375347"/>
      <w:bookmarkStart w:id="485" w:name="_Toc458432933"/>
      <w:bookmarkStart w:id="486" w:name="_Toc334109"/>
      <w:bookmarkEnd w:id="480"/>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81"/>
      <w:bookmarkEnd w:id="482"/>
      <w:bookmarkEnd w:id="483"/>
      <w:bookmarkEnd w:id="484"/>
      <w:bookmarkEnd w:id="485"/>
      <w:bookmarkEnd w:id="486"/>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87" w:name="_Toc417132513"/>
      <w:bookmarkStart w:id="488" w:name="_Toc417648926"/>
      <w:bookmarkStart w:id="489" w:name="_Toc440355017"/>
      <w:bookmarkStart w:id="490" w:name="_Toc440375348"/>
      <w:bookmarkStart w:id="491" w:name="_Toc458432934"/>
      <w:bookmarkStart w:id="492" w:name="_Toc334110"/>
      <w:r w:rsidRPr="0014645C">
        <w:rPr>
          <w:i w:val="0"/>
          <w:lang w:val="sk-SK"/>
        </w:rPr>
        <w:lastRenderedPageBreak/>
        <w:t>Postup schvaľovania ŽoNFP</w:t>
      </w:r>
      <w:bookmarkEnd w:id="487"/>
      <w:bookmarkEnd w:id="488"/>
      <w:bookmarkEnd w:id="489"/>
      <w:bookmarkEnd w:id="490"/>
      <w:bookmarkEnd w:id="491"/>
      <w:bookmarkEnd w:id="492"/>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93" w:name="_Toc413832248"/>
      <w:bookmarkStart w:id="494" w:name="_Toc417132514"/>
      <w:bookmarkStart w:id="495" w:name="_Toc417648927"/>
      <w:bookmarkStart w:id="496" w:name="_Toc440355018"/>
      <w:bookmarkStart w:id="497" w:name="_Toc440375349"/>
      <w:bookmarkStart w:id="498"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99" w:name="_Toc334111"/>
      <w:r w:rsidRPr="0014645C">
        <w:rPr>
          <w:b/>
          <w:lang w:val="sk-SK"/>
        </w:rPr>
        <w:t>4.1</w:t>
      </w:r>
      <w:r w:rsidR="00400B1E" w:rsidRPr="0014645C">
        <w:rPr>
          <w:b/>
          <w:lang w:val="sk-SK"/>
        </w:rPr>
        <w:tab/>
      </w:r>
      <w:r w:rsidR="00F220F5" w:rsidRPr="0014645C">
        <w:rPr>
          <w:b/>
          <w:lang w:val="sk-SK"/>
        </w:rPr>
        <w:t>Administratívne overenie ŽoNFP</w:t>
      </w:r>
      <w:bookmarkEnd w:id="493"/>
      <w:bookmarkEnd w:id="494"/>
      <w:bookmarkEnd w:id="495"/>
      <w:bookmarkEnd w:id="496"/>
      <w:bookmarkEnd w:id="497"/>
      <w:bookmarkEnd w:id="498"/>
      <w:bookmarkEnd w:id="499"/>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00" w:name="_Toc413832249"/>
      <w:bookmarkStart w:id="501" w:name="_Toc417132515"/>
      <w:bookmarkStart w:id="502" w:name="_Toc417648928"/>
      <w:bookmarkStart w:id="503" w:name="_Toc440355019"/>
      <w:bookmarkStart w:id="504" w:name="_Toc440375350"/>
      <w:bookmarkStart w:id="505" w:name="_Toc458432936"/>
      <w:bookmarkStart w:id="506" w:name="_Toc334112"/>
      <w:r w:rsidRPr="0014645C">
        <w:rPr>
          <w:b/>
          <w:lang w:val="sk-SK"/>
        </w:rPr>
        <w:t>4.2</w:t>
      </w:r>
      <w:r w:rsidR="00400B1E" w:rsidRPr="0014645C">
        <w:rPr>
          <w:b/>
          <w:lang w:val="sk-SK"/>
        </w:rPr>
        <w:tab/>
      </w:r>
      <w:r w:rsidR="00F220F5" w:rsidRPr="0014645C">
        <w:rPr>
          <w:b/>
          <w:lang w:val="sk-SK"/>
        </w:rPr>
        <w:t>Odborné hodnotenie ŽoNFP</w:t>
      </w:r>
      <w:bookmarkEnd w:id="500"/>
      <w:bookmarkEnd w:id="501"/>
      <w:bookmarkEnd w:id="502"/>
      <w:bookmarkEnd w:id="503"/>
      <w:bookmarkEnd w:id="504"/>
      <w:bookmarkEnd w:id="505"/>
      <w:bookmarkEnd w:id="506"/>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07" w:name="_Toc413832250"/>
      <w:bookmarkStart w:id="508" w:name="_Toc417132516"/>
      <w:bookmarkStart w:id="509" w:name="_Toc417648929"/>
      <w:bookmarkStart w:id="510" w:name="_Toc440355020"/>
      <w:bookmarkStart w:id="511" w:name="_Toc440375351"/>
      <w:bookmarkStart w:id="512"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513" w:name="_Toc334113"/>
      <w:r w:rsidRPr="0014645C">
        <w:rPr>
          <w:b/>
          <w:lang w:val="sk-SK"/>
        </w:rPr>
        <w:t>4.3</w:t>
      </w:r>
      <w:r w:rsidR="00400B1E" w:rsidRPr="0014645C">
        <w:rPr>
          <w:b/>
          <w:lang w:val="sk-SK"/>
        </w:rPr>
        <w:tab/>
      </w:r>
      <w:r w:rsidR="00F220F5" w:rsidRPr="0014645C">
        <w:rPr>
          <w:b/>
          <w:lang w:val="sk-SK"/>
        </w:rPr>
        <w:t>Vydávanie rozhodnutia</w:t>
      </w:r>
      <w:bookmarkEnd w:id="507"/>
      <w:r w:rsidR="00D86ED1" w:rsidRPr="0014645C">
        <w:rPr>
          <w:b/>
          <w:lang w:val="sk-SK"/>
        </w:rPr>
        <w:t xml:space="preserve"> a zverejňovanie</w:t>
      </w:r>
      <w:bookmarkEnd w:id="508"/>
      <w:bookmarkEnd w:id="509"/>
      <w:bookmarkEnd w:id="510"/>
      <w:bookmarkEnd w:id="511"/>
      <w:bookmarkEnd w:id="512"/>
      <w:bookmarkEnd w:id="513"/>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základe skutočností zistených v rámci konania o ŽoNFP,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14" w:name="_Toc413832252"/>
      <w:bookmarkStart w:id="515" w:name="_Toc417132517"/>
      <w:bookmarkStart w:id="516" w:name="_Toc417648930"/>
      <w:bookmarkStart w:id="517" w:name="_Toc440355021"/>
      <w:bookmarkStart w:id="518" w:name="_Toc440375352"/>
      <w:bookmarkStart w:id="519" w:name="_Toc458432938"/>
      <w:bookmarkStart w:id="520" w:name="_Toc334114"/>
      <w:r w:rsidRPr="0014645C">
        <w:rPr>
          <w:b/>
          <w:lang w:val="sk-SK"/>
        </w:rPr>
        <w:t>4.4</w:t>
      </w:r>
      <w:r w:rsidR="00400B1E" w:rsidRPr="0014645C">
        <w:rPr>
          <w:b/>
          <w:lang w:val="sk-SK"/>
        </w:rPr>
        <w:tab/>
      </w:r>
      <w:r w:rsidR="00F220F5" w:rsidRPr="0014645C">
        <w:rPr>
          <w:b/>
          <w:lang w:val="sk-SK"/>
        </w:rPr>
        <w:t>Opravné prostriedky</w:t>
      </w:r>
      <w:bookmarkEnd w:id="514"/>
      <w:bookmarkEnd w:id="515"/>
      <w:bookmarkEnd w:id="516"/>
      <w:bookmarkEnd w:id="517"/>
      <w:bookmarkEnd w:id="518"/>
      <w:bookmarkEnd w:id="519"/>
      <w:bookmarkEnd w:id="520"/>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21" w:name="_Toc413832253"/>
      <w:bookmarkStart w:id="522" w:name="_Toc417132518"/>
      <w:bookmarkStart w:id="523" w:name="_Toc417648931"/>
      <w:bookmarkStart w:id="524" w:name="_Toc440355022"/>
      <w:bookmarkStart w:id="525" w:name="_Toc440375353"/>
      <w:bookmarkStart w:id="526"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527"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21"/>
      <w:bookmarkEnd w:id="522"/>
      <w:bookmarkEnd w:id="523"/>
      <w:bookmarkEnd w:id="524"/>
      <w:bookmarkEnd w:id="525"/>
      <w:bookmarkEnd w:id="526"/>
      <w:bookmarkEnd w:id="527"/>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28" w:name="_Toc413832254"/>
      <w:bookmarkStart w:id="529" w:name="_Toc417132519"/>
      <w:bookmarkStart w:id="530" w:name="_Toc417648932"/>
      <w:bookmarkStart w:id="531" w:name="_Toc440355023"/>
      <w:bookmarkStart w:id="532" w:name="_Toc440375354"/>
      <w:bookmarkStart w:id="533" w:name="_Toc458432940"/>
      <w:bookmarkStart w:id="534"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28"/>
      <w:bookmarkEnd w:id="529"/>
      <w:bookmarkEnd w:id="530"/>
      <w:bookmarkEnd w:id="531"/>
      <w:bookmarkEnd w:id="532"/>
      <w:bookmarkEnd w:id="533"/>
      <w:bookmarkEnd w:id="534"/>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35" w:name="_Toc413832255"/>
      <w:bookmarkStart w:id="536" w:name="_Toc417132520"/>
      <w:bookmarkStart w:id="537" w:name="_Toc417648933"/>
      <w:bookmarkStart w:id="538" w:name="_Toc440355024"/>
      <w:bookmarkStart w:id="539" w:name="_Toc440375355"/>
      <w:bookmarkStart w:id="540" w:name="_Toc458432941"/>
      <w:bookmarkStart w:id="541"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35"/>
      <w:bookmarkEnd w:id="536"/>
      <w:bookmarkEnd w:id="537"/>
      <w:bookmarkEnd w:id="538"/>
      <w:bookmarkEnd w:id="539"/>
      <w:bookmarkEnd w:id="540"/>
      <w:bookmarkEnd w:id="541"/>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42" w:name="_Toc417132521"/>
      <w:bookmarkStart w:id="543" w:name="_Toc417648934"/>
      <w:bookmarkStart w:id="544" w:name="_Toc440355025"/>
      <w:bookmarkStart w:id="545" w:name="_Toc440375356"/>
      <w:bookmarkStart w:id="546" w:name="_Toc458432942"/>
      <w:bookmarkStart w:id="547" w:name="_Toc334118"/>
      <w:r w:rsidRPr="0014645C">
        <w:rPr>
          <w:i w:val="0"/>
          <w:lang w:val="sk-SK"/>
        </w:rPr>
        <w:lastRenderedPageBreak/>
        <w:t>Informácia o horizontálnych princípoch</w:t>
      </w:r>
      <w:bookmarkEnd w:id="542"/>
      <w:bookmarkEnd w:id="543"/>
      <w:bookmarkEnd w:id="544"/>
      <w:bookmarkEnd w:id="545"/>
      <w:bookmarkEnd w:id="546"/>
      <w:bookmarkEnd w:id="547"/>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48" w:name="_Toc417648936"/>
      <w:bookmarkStart w:id="549" w:name="_Toc417132522"/>
      <w:bookmarkStart w:id="550" w:name="_Toc417648937"/>
      <w:bookmarkStart w:id="551" w:name="_Toc440355026"/>
      <w:bookmarkStart w:id="552" w:name="_Toc440375357"/>
      <w:bookmarkStart w:id="553" w:name="_Toc458432943"/>
      <w:bookmarkStart w:id="554" w:name="_Toc334119"/>
      <w:bookmarkEnd w:id="548"/>
      <w:r w:rsidRPr="0014645C">
        <w:rPr>
          <w:i w:val="0"/>
          <w:lang w:val="sk-SK"/>
        </w:rPr>
        <w:lastRenderedPageBreak/>
        <w:t>Uzavretie zmluvy o </w:t>
      </w:r>
      <w:r w:rsidR="003C3D5D" w:rsidRPr="0014645C">
        <w:rPr>
          <w:i w:val="0"/>
          <w:lang w:val="sk-SK"/>
        </w:rPr>
        <w:t>NFP</w:t>
      </w:r>
      <w:bookmarkEnd w:id="549"/>
      <w:bookmarkEnd w:id="550"/>
      <w:bookmarkEnd w:id="551"/>
      <w:bookmarkEnd w:id="552"/>
      <w:bookmarkEnd w:id="553"/>
      <w:bookmarkEnd w:id="554"/>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55" w:name="_Toc440355027"/>
      <w:bookmarkStart w:id="556" w:name="_Toc440374966"/>
      <w:bookmarkStart w:id="557" w:name="_Toc440634450"/>
      <w:bookmarkStart w:id="558" w:name="_Toc440355028"/>
      <w:bookmarkStart w:id="559" w:name="_Toc440374967"/>
      <w:bookmarkStart w:id="560" w:name="_Toc440634451"/>
      <w:bookmarkStart w:id="561" w:name="_Toc440355029"/>
      <w:bookmarkStart w:id="562" w:name="_Toc440374968"/>
      <w:bookmarkStart w:id="563" w:name="_Toc440634452"/>
      <w:bookmarkStart w:id="564" w:name="_Toc440355030"/>
      <w:bookmarkStart w:id="565" w:name="_Toc440374969"/>
      <w:bookmarkStart w:id="566" w:name="_Toc440634453"/>
      <w:bookmarkStart w:id="567" w:name="_Toc440355031"/>
      <w:bookmarkStart w:id="568" w:name="_Toc440374970"/>
      <w:bookmarkStart w:id="569" w:name="_Toc440634454"/>
      <w:bookmarkStart w:id="570" w:name="_Toc440355032"/>
      <w:bookmarkStart w:id="571" w:name="_Toc440374971"/>
      <w:bookmarkStart w:id="572" w:name="_Toc440634455"/>
      <w:bookmarkStart w:id="573" w:name="_Toc440355033"/>
      <w:bookmarkStart w:id="574" w:name="_Toc440374972"/>
      <w:bookmarkStart w:id="575" w:name="_Toc440634456"/>
      <w:bookmarkStart w:id="576" w:name="_Toc440355034"/>
      <w:bookmarkStart w:id="577" w:name="_Toc440374973"/>
      <w:bookmarkStart w:id="578" w:name="_Toc440634457"/>
      <w:bookmarkStart w:id="579" w:name="_Toc417132523"/>
      <w:bookmarkStart w:id="580" w:name="_Toc417648938"/>
      <w:bookmarkStart w:id="581" w:name="_Toc440355035"/>
      <w:bookmarkStart w:id="582" w:name="_Toc440375358"/>
      <w:bookmarkStart w:id="583" w:name="_Toc458432944"/>
      <w:bookmarkStart w:id="584" w:name="_Toc334120"/>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79"/>
      <w:bookmarkEnd w:id="580"/>
      <w:bookmarkEnd w:id="581"/>
      <w:bookmarkEnd w:id="582"/>
      <w:bookmarkEnd w:id="583"/>
      <w:bookmarkEnd w:id="584"/>
    </w:p>
    <w:p w14:paraId="55B75C3D" w14:textId="3F3FCCB6" w:rsidR="00FA7A4F" w:rsidRPr="0014645C" w:rsidRDefault="00FA7A4F" w:rsidP="00FA7A4F">
      <w:pPr>
        <w:pStyle w:val="Nadpis2"/>
        <w:spacing w:line="480" w:lineRule="auto"/>
        <w:rPr>
          <w:rFonts w:ascii="Arial" w:hAnsi="Arial" w:cs="Arial"/>
          <w:b/>
          <w:szCs w:val="24"/>
          <w:lang w:val="sk-SK"/>
        </w:rPr>
      </w:pPr>
      <w:bookmarkStart w:id="585" w:name="_Toc334121"/>
      <w:r w:rsidRPr="0014645C">
        <w:rPr>
          <w:rFonts w:ascii="Arial" w:hAnsi="Arial" w:cs="Arial"/>
          <w:b/>
          <w:szCs w:val="24"/>
          <w:lang w:val="sk-SK"/>
        </w:rPr>
        <w:t>7.1 Žiadateľ (potenciálny prijímateľ)</w:t>
      </w:r>
      <w:bookmarkEnd w:id="585"/>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86" w:name="_Toc334122"/>
      <w:r w:rsidRPr="0014645C">
        <w:rPr>
          <w:b/>
          <w:lang w:val="sk-SK"/>
        </w:rPr>
        <w:t>7.2 Na úrovni CKO</w:t>
      </w:r>
      <w:bookmarkEnd w:id="586"/>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87" w:name="_Toc440355038"/>
      <w:bookmarkStart w:id="588" w:name="_Toc440375361"/>
      <w:bookmarkStart w:id="589" w:name="_Toc458432947"/>
      <w:bookmarkStart w:id="590" w:name="_Toc334123"/>
      <w:r w:rsidRPr="0014645C">
        <w:rPr>
          <w:b/>
          <w:lang w:val="sk-SK"/>
        </w:rPr>
        <w:t>7.3</w:t>
      </w:r>
      <w:r w:rsidRPr="0014645C">
        <w:rPr>
          <w:b/>
          <w:lang w:val="sk-SK"/>
        </w:rPr>
        <w:tab/>
      </w:r>
      <w:r w:rsidR="009408CE" w:rsidRPr="0014645C">
        <w:rPr>
          <w:b/>
          <w:lang w:val="sk-SK"/>
        </w:rPr>
        <w:t>Na úrovni RO</w:t>
      </w:r>
      <w:bookmarkEnd w:id="587"/>
      <w:bookmarkEnd w:id="588"/>
      <w:bookmarkEnd w:id="589"/>
      <w:bookmarkEnd w:id="590"/>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91" w:name="_Toc440372893"/>
      <w:bookmarkStart w:id="592" w:name="_Toc440375362"/>
      <w:bookmarkStart w:id="593" w:name="_Toc458432948"/>
      <w:bookmarkStart w:id="594" w:name="_Toc334124"/>
      <w:bookmarkStart w:id="595" w:name="_Toc440355039"/>
      <w:r w:rsidRPr="0014645C">
        <w:rPr>
          <w:rFonts w:ascii="Arial" w:hAnsi="Arial" w:cs="Arial"/>
          <w:i w:val="0"/>
          <w:lang w:val="sk-SK"/>
        </w:rPr>
        <w:lastRenderedPageBreak/>
        <w:t>Prechodné a záverečné ustanovenia</w:t>
      </w:r>
      <w:bookmarkEnd w:id="591"/>
      <w:bookmarkEnd w:id="592"/>
      <w:bookmarkEnd w:id="593"/>
      <w:bookmarkEnd w:id="594"/>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96" w:name="_Toc440375363"/>
      <w:bookmarkStart w:id="597" w:name="_Toc458432949"/>
      <w:bookmarkStart w:id="598" w:name="_Toc334125"/>
      <w:r w:rsidRPr="0014645C">
        <w:rPr>
          <w:i w:val="0"/>
          <w:lang w:val="sk-SK"/>
        </w:rPr>
        <w:lastRenderedPageBreak/>
        <w:t>Prílohy</w:t>
      </w:r>
      <w:bookmarkEnd w:id="595"/>
      <w:bookmarkEnd w:id="596"/>
      <w:bookmarkEnd w:id="597"/>
      <w:bookmarkEnd w:id="598"/>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w:t>
      </w:r>
      <w:proofErr w:type="spellStart"/>
      <w:r w:rsidR="002E6A47">
        <w:rPr>
          <w:rFonts w:ascii="Arial" w:eastAsiaTheme="minorHAnsi" w:hAnsi="Arial" w:cs="Arial"/>
          <w:color w:val="auto"/>
          <w:sz w:val="19"/>
          <w:szCs w:val="19"/>
          <w:lang w:val="sk-SK"/>
        </w:rPr>
        <w:t>VN</w:t>
      </w:r>
      <w:r w:rsidR="003B7C6D" w:rsidRPr="0014645C">
        <w:rPr>
          <w:rFonts w:ascii="Arial" w:eastAsiaTheme="minorHAnsi" w:hAnsi="Arial" w:cs="Arial"/>
          <w:color w:val="auto"/>
          <w:sz w:val="19"/>
          <w:szCs w:val="19"/>
          <w:lang w:val="sk-SK"/>
        </w:rPr>
        <w:t>Rozpočet</w:t>
      </w:r>
      <w:proofErr w:type="spellEnd"/>
      <w:r w:rsidR="003B7C6D" w:rsidRPr="0014645C">
        <w:rPr>
          <w:rFonts w:ascii="Arial" w:eastAsiaTheme="minorHAnsi" w:hAnsi="Arial" w:cs="Arial"/>
          <w:color w:val="auto"/>
          <w:sz w:val="19"/>
          <w:szCs w:val="19"/>
          <w:lang w:val="sk-SK"/>
        </w:rPr>
        <w:t xml:space="preserve">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C0E1A2" w14:textId="77777777" w:rsidR="00E20407" w:rsidRDefault="00E20407">
      <w:r>
        <w:separator/>
      </w:r>
    </w:p>
    <w:p w14:paraId="3B9CB874" w14:textId="77777777" w:rsidR="00E20407" w:rsidRDefault="00E20407"/>
  </w:endnote>
  <w:endnote w:type="continuationSeparator" w:id="0">
    <w:p w14:paraId="3905B630" w14:textId="77777777" w:rsidR="00E20407" w:rsidRDefault="00E20407">
      <w:r>
        <w:continuationSeparator/>
      </w:r>
    </w:p>
    <w:p w14:paraId="2B2B2349" w14:textId="77777777" w:rsidR="00E20407" w:rsidRDefault="00E20407"/>
  </w:endnote>
  <w:endnote w:type="continuationNotice" w:id="1">
    <w:p w14:paraId="5129495E" w14:textId="77777777" w:rsidR="00E20407" w:rsidRDefault="00E20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FD2085">
          <w:rPr>
            <w:noProof/>
          </w:rPr>
          <w:t>54</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D8D6A" w14:textId="77777777" w:rsidR="00E20407" w:rsidRDefault="00E20407">
      <w:r>
        <w:separator/>
      </w:r>
    </w:p>
    <w:p w14:paraId="4656F379" w14:textId="77777777" w:rsidR="00E20407" w:rsidRDefault="00E20407"/>
  </w:footnote>
  <w:footnote w:type="continuationSeparator" w:id="0">
    <w:p w14:paraId="48C48D7C" w14:textId="77777777" w:rsidR="00E20407" w:rsidRDefault="00E20407">
      <w:r>
        <w:continuationSeparator/>
      </w:r>
    </w:p>
    <w:p w14:paraId="3774B945" w14:textId="77777777" w:rsidR="00E20407" w:rsidRDefault="00E20407"/>
  </w:footnote>
  <w:footnote w:type="continuationNotice" w:id="1">
    <w:p w14:paraId="218BEBBE" w14:textId="77777777" w:rsidR="00E20407" w:rsidRDefault="00E20407"/>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EF1C40" w:rsidRPr="00A11896" w:rsidRDefault="00EF1C40"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w:t>
      </w:r>
      <w:r w:rsidR="00EE0676">
        <w:rPr>
          <w:sz w:val="16"/>
          <w:szCs w:val="20"/>
          <w:lang w:val="sk-SK"/>
        </w:rPr>
        <w:t>ich</w:t>
      </w:r>
      <w:r>
        <w:rPr>
          <w:sz w:val="16"/>
          <w:szCs w:val="20"/>
          <w:lang w:val="sk-SK"/>
        </w:rPr>
        <w:t xml:space="preserve"> s realizáciou navrhnutých aktivít projektu, je žiadateľ povinný okrem údajov v mzdovej politike predložiť v rámci dokumentácie ŽoNFP aj všetky súvisiace podklady</w:t>
      </w:r>
      <w:r w:rsidR="00B104B0">
        <w:rPr>
          <w:sz w:val="16"/>
          <w:szCs w:val="20"/>
          <w:lang w:val="sk-SK"/>
        </w:rPr>
        <w:t xml:space="preserve"> a záznamy dokumentov k zdokladovaniu ekvivalentných činností (služieb) a štatistických údajov, ktorými žiadateľ preukazuje svoju mzdovú politiku.</w:t>
      </w:r>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ins w:id="445" w:author="Rudolf Hrudkay" w:date="2019-05-14T10:35:00Z">
        <w:r w:rsidR="004F0878">
          <w:rPr>
            <w:szCs w:val="16"/>
            <w:lang w:val="sk-SK"/>
          </w:rPr>
          <w:t xml:space="preserve"> alebo žiadateľa dopytovo-orientovaného projektu</w:t>
        </w:r>
        <w:r w:rsidR="00C11901">
          <w:rPr>
            <w:szCs w:val="16"/>
            <w:lang w:val="sk-SK"/>
          </w:rPr>
          <w:t>, ktorý je subjektom verejnej správy</w:t>
        </w:r>
      </w:ins>
      <w:r w:rsidRPr="00E1641D">
        <w:rPr>
          <w:szCs w:val="16"/>
          <w:lang w:val="sk-SK"/>
        </w:rPr>
        <w:t xml:space="preserve">.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m prípade vychádza prijímateľ z maximálnej schválenej jednotkovej ceny v rozpočte, ktorá zodpovedá úrovni tarifného platu v čase schválenia ŽoNFP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407"/>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085"/>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8CBE1651-62FF-4E6E-AA92-F0D53CAB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88</Pages>
  <Words>35164</Words>
  <Characters>200437</Characters>
  <Application>Microsoft Office Word</Application>
  <DocSecurity>0</DocSecurity>
  <Lines>1670</Lines>
  <Paragraphs>470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5</cp:revision>
  <cp:lastPrinted>2017-01-17T14:22:00Z</cp:lastPrinted>
  <dcterms:created xsi:type="dcterms:W3CDTF">2019-05-14T08:44:00Z</dcterms:created>
  <dcterms:modified xsi:type="dcterms:W3CDTF">2019-05-14T11:10:00Z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